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0CD06" w14:textId="77777777" w:rsidR="00447ED4" w:rsidRDefault="00447ED4">
      <w:pPr>
        <w:kinsoku w:val="0"/>
        <w:overflowPunct w:val="0"/>
        <w:autoSpaceDE/>
        <w:autoSpaceDN/>
        <w:adjustRightInd/>
        <w:spacing w:before="19" w:after="746" w:line="561" w:lineRule="exact"/>
        <w:jc w:val="center"/>
        <w:textAlignment w:val="baseline"/>
        <w:rPr>
          <w:rFonts w:ascii="Arial" w:hAnsi="Arial" w:cs="Arial"/>
          <w:spacing w:val="-2"/>
          <w:sz w:val="30"/>
          <w:szCs w:val="30"/>
        </w:rPr>
      </w:pPr>
      <w:r>
        <w:rPr>
          <w:rFonts w:ascii="Arial" w:hAnsi="Arial" w:cs="Arial"/>
          <w:spacing w:val="-2"/>
          <w:sz w:val="30"/>
          <w:szCs w:val="30"/>
        </w:rPr>
        <w:t>National Electricity Transmission System</w:t>
      </w:r>
      <w:r>
        <w:rPr>
          <w:rFonts w:ascii="Arial" w:hAnsi="Arial" w:cs="Arial"/>
          <w:spacing w:val="-2"/>
          <w:sz w:val="30"/>
          <w:szCs w:val="30"/>
        </w:rPr>
        <w:br/>
        <w:t>Security and Quality of Supply Standard</w:t>
      </w:r>
      <w:r>
        <w:rPr>
          <w:rFonts w:ascii="Arial" w:hAnsi="Arial" w:cs="Arial"/>
          <w:spacing w:val="-2"/>
          <w:sz w:val="30"/>
          <w:szCs w:val="30"/>
        </w:rPr>
        <w:br/>
        <w:t>(NETS SQSS)</w:t>
      </w:r>
      <w:r>
        <w:rPr>
          <w:rFonts w:ascii="Arial" w:hAnsi="Arial" w:cs="Arial"/>
          <w:spacing w:val="-2"/>
          <w:sz w:val="30"/>
          <w:szCs w:val="30"/>
        </w:rPr>
        <w:br/>
        <w:t>Industry Governance Framework</w:t>
      </w:r>
    </w:p>
    <w:p w14:paraId="10162577" w14:textId="4E40BF17" w:rsidR="00447ED4" w:rsidRDefault="00447ED4">
      <w:pPr>
        <w:kinsoku w:val="0"/>
        <w:overflowPunct w:val="0"/>
        <w:autoSpaceDE/>
        <w:autoSpaceDN/>
        <w:adjustRightInd/>
        <w:spacing w:before="1" w:line="230" w:lineRule="exact"/>
        <w:jc w:val="center"/>
        <w:textAlignment w:val="baseline"/>
        <w:rPr>
          <w:rFonts w:ascii="Arial" w:hAnsi="Arial" w:cs="Arial"/>
          <w:spacing w:val="-1"/>
        </w:rPr>
      </w:pPr>
      <w:r>
        <w:rPr>
          <w:rFonts w:ascii="Arial" w:hAnsi="Arial" w:cs="Arial"/>
          <w:spacing w:val="-1"/>
        </w:rPr>
        <w:t>(Revised</w:t>
      </w:r>
      <w:r w:rsidR="00207ADC">
        <w:rPr>
          <w:rFonts w:ascii="Arial" w:hAnsi="Arial" w:cs="Arial"/>
          <w:spacing w:val="-1"/>
        </w:rPr>
        <w:t xml:space="preserve"> </w:t>
      </w:r>
      <w:r w:rsidR="002F5E6E">
        <w:rPr>
          <w:rFonts w:ascii="Arial" w:hAnsi="Arial" w:cs="Arial"/>
          <w:spacing w:val="-1"/>
        </w:rPr>
        <w:t>1 October 2024</w:t>
      </w:r>
      <w:r>
        <w:rPr>
          <w:rFonts w:ascii="Arial" w:hAnsi="Arial" w:cs="Arial"/>
          <w:spacing w:val="-1"/>
        </w:rPr>
        <w:t>)</w:t>
      </w:r>
    </w:p>
    <w:p w14:paraId="3CA8083E" w14:textId="77777777" w:rsidR="00447ED4" w:rsidRDefault="00447ED4">
      <w:pPr>
        <w:widowControl/>
        <w:rPr>
          <w:sz w:val="24"/>
          <w:szCs w:val="24"/>
        </w:rPr>
        <w:sectPr w:rsidR="00447ED4">
          <w:footerReference w:type="default" r:id="rId10"/>
          <w:pgSz w:w="12240" w:h="15840"/>
          <w:pgMar w:top="5040" w:right="3312" w:bottom="7144" w:left="3528" w:header="720" w:footer="720" w:gutter="0"/>
          <w:cols w:space="720"/>
          <w:noEndnote/>
        </w:sectPr>
      </w:pPr>
    </w:p>
    <w:p w14:paraId="15510D57" w14:textId="7A164053" w:rsidR="00447ED4" w:rsidRDefault="00447ED4">
      <w:pPr>
        <w:kinsoku w:val="0"/>
        <w:overflowPunct w:val="0"/>
        <w:autoSpaceDE/>
        <w:autoSpaceDN/>
        <w:adjustRightInd/>
        <w:spacing w:before="19" w:line="328" w:lineRule="exact"/>
        <w:jc w:val="both"/>
        <w:textAlignment w:val="baseline"/>
        <w:rPr>
          <w:rFonts w:ascii="Arial" w:hAnsi="Arial" w:cs="Arial"/>
          <w:b/>
          <w:bCs/>
          <w:spacing w:val="-4"/>
          <w:sz w:val="29"/>
          <w:szCs w:val="29"/>
        </w:rPr>
      </w:pPr>
      <w:r>
        <w:rPr>
          <w:rFonts w:ascii="Arial" w:hAnsi="Arial" w:cs="Arial"/>
          <w:b/>
          <w:bCs/>
          <w:spacing w:val="-4"/>
          <w:sz w:val="29"/>
          <w:szCs w:val="29"/>
        </w:rPr>
        <w:lastRenderedPageBreak/>
        <w:t>Table of Contents</w:t>
      </w:r>
    </w:p>
    <w:p w14:paraId="61797BC6" w14:textId="77777777" w:rsidR="00447ED4" w:rsidRDefault="00447ED4">
      <w:pPr>
        <w:tabs>
          <w:tab w:val="right" w:leader="dot" w:pos="9360"/>
        </w:tabs>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1 Definitions and Interpretations</w:t>
      </w:r>
      <w:r>
        <w:rPr>
          <w:rFonts w:ascii="Arial" w:hAnsi="Arial" w:cs="Arial"/>
          <w:sz w:val="22"/>
          <w:szCs w:val="22"/>
        </w:rPr>
        <w:tab/>
        <w:t xml:space="preserve"> 3</w:t>
      </w:r>
    </w:p>
    <w:p w14:paraId="0C8E4B7A"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1.1</w:t>
      </w:r>
      <w:r>
        <w:rPr>
          <w:rFonts w:ascii="Arial" w:hAnsi="Arial" w:cs="Arial"/>
          <w:sz w:val="22"/>
          <w:szCs w:val="22"/>
        </w:rPr>
        <w:tab/>
        <w:t xml:space="preserve">Definitions </w:t>
      </w:r>
      <w:r>
        <w:rPr>
          <w:rFonts w:ascii="Arial" w:hAnsi="Arial" w:cs="Arial"/>
          <w:sz w:val="22"/>
          <w:szCs w:val="22"/>
        </w:rPr>
        <w:tab/>
        <w:t xml:space="preserve"> 3</w:t>
      </w:r>
    </w:p>
    <w:p w14:paraId="49F2340D"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1.2</w:t>
      </w:r>
      <w:r>
        <w:rPr>
          <w:rFonts w:ascii="Arial" w:hAnsi="Arial" w:cs="Arial"/>
          <w:sz w:val="22"/>
          <w:szCs w:val="22"/>
        </w:rPr>
        <w:tab/>
        <w:t>Interpretations</w:t>
      </w:r>
      <w:r>
        <w:rPr>
          <w:rFonts w:ascii="Arial" w:hAnsi="Arial" w:cs="Arial"/>
          <w:sz w:val="22"/>
          <w:szCs w:val="22"/>
        </w:rPr>
        <w:tab/>
        <w:t>4</w:t>
      </w:r>
    </w:p>
    <w:p w14:paraId="6BC3C16B"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2 Introduction </w:t>
      </w:r>
      <w:r>
        <w:rPr>
          <w:rFonts w:ascii="Arial" w:hAnsi="Arial" w:cs="Arial"/>
          <w:sz w:val="22"/>
          <w:szCs w:val="22"/>
        </w:rPr>
        <w:tab/>
        <w:t>5</w:t>
      </w:r>
    </w:p>
    <w:p w14:paraId="4FE018E3"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3 SQSS Objectives</w:t>
      </w:r>
      <w:r>
        <w:rPr>
          <w:rFonts w:ascii="Arial" w:hAnsi="Arial" w:cs="Arial"/>
          <w:sz w:val="22"/>
          <w:szCs w:val="22"/>
        </w:rPr>
        <w:tab/>
        <w:t>6</w:t>
      </w:r>
    </w:p>
    <w:p w14:paraId="63278F6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4 Establishment and Composition </w:t>
      </w:r>
      <w:r>
        <w:rPr>
          <w:rFonts w:ascii="Arial" w:hAnsi="Arial" w:cs="Arial"/>
          <w:sz w:val="22"/>
          <w:szCs w:val="22"/>
        </w:rPr>
        <w:tab/>
        <w:t xml:space="preserve"> 7</w:t>
      </w:r>
    </w:p>
    <w:p w14:paraId="7FB58BE7"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w:t>
      </w:r>
      <w:r>
        <w:rPr>
          <w:rFonts w:ascii="Arial" w:hAnsi="Arial" w:cs="Arial"/>
          <w:sz w:val="22"/>
          <w:szCs w:val="22"/>
        </w:rPr>
        <w:tab/>
        <w:t>Establishment</w:t>
      </w:r>
      <w:r>
        <w:rPr>
          <w:rFonts w:ascii="Arial" w:hAnsi="Arial" w:cs="Arial"/>
          <w:sz w:val="22"/>
          <w:szCs w:val="22"/>
        </w:rPr>
        <w:tab/>
        <w:t>7</w:t>
      </w:r>
    </w:p>
    <w:p w14:paraId="72C5182C" w14:textId="77777777" w:rsidR="00447ED4" w:rsidRDefault="00447ED4">
      <w:pPr>
        <w:tabs>
          <w:tab w:val="left" w:pos="936"/>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4.2</w:t>
      </w:r>
      <w:r>
        <w:rPr>
          <w:rFonts w:ascii="Arial" w:hAnsi="Arial" w:cs="Arial"/>
          <w:sz w:val="22"/>
          <w:szCs w:val="22"/>
        </w:rPr>
        <w:tab/>
        <w:t xml:space="preserve">Functions of the Panel </w:t>
      </w:r>
      <w:r>
        <w:rPr>
          <w:rFonts w:ascii="Arial" w:hAnsi="Arial" w:cs="Arial"/>
          <w:sz w:val="22"/>
          <w:szCs w:val="22"/>
        </w:rPr>
        <w:tab/>
        <w:t>7</w:t>
      </w:r>
    </w:p>
    <w:p w14:paraId="0E3D488C" w14:textId="77777777" w:rsidR="00447ED4" w:rsidRDefault="00447ED4">
      <w:pPr>
        <w:tabs>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4.3 Chair</w:t>
      </w:r>
      <w:r w:rsidR="00F33FF3">
        <w:rPr>
          <w:rFonts w:ascii="Arial" w:hAnsi="Arial" w:cs="Arial"/>
          <w:sz w:val="22"/>
          <w:szCs w:val="22"/>
        </w:rPr>
        <w:t>person</w:t>
      </w:r>
      <w:r>
        <w:rPr>
          <w:rFonts w:ascii="Arial" w:hAnsi="Arial" w:cs="Arial"/>
          <w:sz w:val="22"/>
          <w:szCs w:val="22"/>
        </w:rPr>
        <w:tab/>
        <w:t>7</w:t>
      </w:r>
    </w:p>
    <w:p w14:paraId="6014E060"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4.4 Secretary</w:t>
      </w:r>
      <w:r>
        <w:rPr>
          <w:rFonts w:ascii="Arial" w:hAnsi="Arial" w:cs="Arial"/>
          <w:sz w:val="22"/>
          <w:szCs w:val="22"/>
        </w:rPr>
        <w:tab/>
        <w:t>8</w:t>
      </w:r>
    </w:p>
    <w:p w14:paraId="1BF0A196" w14:textId="77777777" w:rsidR="00447ED4" w:rsidRDefault="00447ED4">
      <w:pPr>
        <w:tabs>
          <w:tab w:val="left" w:pos="936"/>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4.5</w:t>
      </w:r>
      <w:r>
        <w:rPr>
          <w:rFonts w:ascii="Arial" w:hAnsi="Arial" w:cs="Arial"/>
          <w:sz w:val="22"/>
          <w:szCs w:val="22"/>
        </w:rPr>
        <w:tab/>
        <w:t xml:space="preserve">Authority </w:t>
      </w:r>
      <w:r>
        <w:rPr>
          <w:rFonts w:ascii="Arial" w:hAnsi="Arial" w:cs="Arial"/>
          <w:sz w:val="22"/>
          <w:szCs w:val="22"/>
        </w:rPr>
        <w:tab/>
        <w:t>8</w:t>
      </w:r>
    </w:p>
    <w:p w14:paraId="7973C1BE" w14:textId="77777777" w:rsidR="00447ED4" w:rsidRDefault="00447ED4">
      <w:pPr>
        <w:tabs>
          <w:tab w:val="right" w:leader="dot" w:pos="9360"/>
        </w:tabs>
        <w:kinsoku w:val="0"/>
        <w:overflowPunct w:val="0"/>
        <w:autoSpaceDE/>
        <w:autoSpaceDN/>
        <w:adjustRightInd/>
        <w:spacing w:before="241" w:line="254" w:lineRule="exact"/>
        <w:ind w:left="216"/>
        <w:jc w:val="both"/>
        <w:textAlignment w:val="baseline"/>
        <w:rPr>
          <w:rFonts w:ascii="Arial" w:hAnsi="Arial" w:cs="Arial"/>
          <w:sz w:val="22"/>
          <w:szCs w:val="22"/>
        </w:rPr>
      </w:pPr>
      <w:r>
        <w:rPr>
          <w:rFonts w:ascii="Arial" w:hAnsi="Arial" w:cs="Arial"/>
          <w:sz w:val="22"/>
          <w:szCs w:val="22"/>
        </w:rPr>
        <w:t>4.6 Membership</w:t>
      </w:r>
      <w:r>
        <w:rPr>
          <w:rFonts w:ascii="Arial" w:hAnsi="Arial" w:cs="Arial"/>
          <w:sz w:val="22"/>
          <w:szCs w:val="22"/>
        </w:rPr>
        <w:tab/>
        <w:t>8</w:t>
      </w:r>
    </w:p>
    <w:p w14:paraId="68DC9673"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4.7</w:t>
      </w:r>
      <w:r>
        <w:rPr>
          <w:rFonts w:ascii="Arial" w:hAnsi="Arial" w:cs="Arial"/>
          <w:sz w:val="22"/>
          <w:szCs w:val="22"/>
        </w:rPr>
        <w:tab/>
        <w:t>Meeting Frequency</w:t>
      </w:r>
      <w:r>
        <w:rPr>
          <w:rFonts w:ascii="Arial" w:hAnsi="Arial" w:cs="Arial"/>
          <w:sz w:val="22"/>
          <w:szCs w:val="22"/>
        </w:rPr>
        <w:tab/>
        <w:t>10</w:t>
      </w:r>
    </w:p>
    <w:p w14:paraId="7184A080"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4.8</w:t>
      </w:r>
      <w:r>
        <w:rPr>
          <w:rFonts w:ascii="Arial" w:hAnsi="Arial" w:cs="Arial"/>
          <w:sz w:val="22"/>
          <w:szCs w:val="22"/>
        </w:rPr>
        <w:tab/>
        <w:t>Meeting Administration</w:t>
      </w:r>
      <w:r>
        <w:rPr>
          <w:rFonts w:ascii="Arial" w:hAnsi="Arial" w:cs="Arial"/>
          <w:sz w:val="22"/>
          <w:szCs w:val="22"/>
        </w:rPr>
        <w:tab/>
        <w:t xml:space="preserve"> 10</w:t>
      </w:r>
    </w:p>
    <w:p w14:paraId="080E4FD4" w14:textId="77777777" w:rsidR="00447ED4" w:rsidRDefault="00447ED4">
      <w:pPr>
        <w:tabs>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4.9 Quorum</w:t>
      </w:r>
      <w:r>
        <w:rPr>
          <w:rFonts w:ascii="Arial" w:hAnsi="Arial" w:cs="Arial"/>
          <w:sz w:val="22"/>
          <w:szCs w:val="22"/>
        </w:rPr>
        <w:tab/>
        <w:t>10</w:t>
      </w:r>
    </w:p>
    <w:p w14:paraId="28193F46" w14:textId="77777777" w:rsidR="00447ED4" w:rsidRDefault="00447ED4">
      <w:pPr>
        <w:tabs>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4.10 Attendance by Other Persons</w:t>
      </w:r>
      <w:r>
        <w:rPr>
          <w:rFonts w:ascii="Arial" w:hAnsi="Arial" w:cs="Arial"/>
          <w:sz w:val="22"/>
          <w:szCs w:val="22"/>
        </w:rPr>
        <w:tab/>
        <w:t xml:space="preserve"> 11</w:t>
      </w:r>
    </w:p>
    <w:p w14:paraId="6B9D304D"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4.11 Removal from Office</w:t>
      </w:r>
      <w:r>
        <w:rPr>
          <w:rFonts w:ascii="Arial" w:hAnsi="Arial" w:cs="Arial"/>
          <w:sz w:val="22"/>
          <w:szCs w:val="22"/>
        </w:rPr>
        <w:tab/>
        <w:t xml:space="preserve"> 11</w:t>
      </w:r>
    </w:p>
    <w:p w14:paraId="0852EBF1" w14:textId="77777777" w:rsidR="00447ED4" w:rsidRDefault="00447ED4">
      <w:pPr>
        <w:tabs>
          <w:tab w:val="right" w:leader="dot" w:pos="9360"/>
        </w:tabs>
        <w:kinsoku w:val="0"/>
        <w:overflowPunct w:val="0"/>
        <w:autoSpaceDE/>
        <w:autoSpaceDN/>
        <w:adjustRightInd/>
        <w:spacing w:before="245" w:line="254" w:lineRule="exact"/>
        <w:jc w:val="both"/>
        <w:textAlignment w:val="baseline"/>
        <w:rPr>
          <w:rFonts w:ascii="Arial" w:hAnsi="Arial" w:cs="Arial"/>
          <w:sz w:val="22"/>
          <w:szCs w:val="22"/>
        </w:rPr>
      </w:pPr>
      <w:r>
        <w:rPr>
          <w:rFonts w:ascii="Arial" w:hAnsi="Arial" w:cs="Arial"/>
          <w:sz w:val="22"/>
          <w:szCs w:val="22"/>
        </w:rPr>
        <w:t>5 Modification of the SQSS</w:t>
      </w:r>
      <w:r>
        <w:rPr>
          <w:rFonts w:ascii="Arial" w:hAnsi="Arial" w:cs="Arial"/>
          <w:sz w:val="22"/>
          <w:szCs w:val="22"/>
        </w:rPr>
        <w:tab/>
        <w:t>132</w:t>
      </w:r>
    </w:p>
    <w:p w14:paraId="70323AAA" w14:textId="77777777" w:rsidR="00447ED4" w:rsidRDefault="00447ED4">
      <w:pPr>
        <w:tabs>
          <w:tab w:val="left" w:pos="936"/>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5.1</w:t>
      </w:r>
      <w:r>
        <w:rPr>
          <w:rFonts w:ascii="Arial" w:hAnsi="Arial" w:cs="Arial"/>
          <w:sz w:val="22"/>
          <w:szCs w:val="22"/>
        </w:rPr>
        <w:tab/>
        <w:t>General</w:t>
      </w:r>
      <w:r>
        <w:rPr>
          <w:rFonts w:ascii="Arial" w:hAnsi="Arial" w:cs="Arial"/>
          <w:sz w:val="22"/>
          <w:szCs w:val="22"/>
        </w:rPr>
        <w:tab/>
        <w:t xml:space="preserve"> 13</w:t>
      </w:r>
    </w:p>
    <w:p w14:paraId="52017BDA"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5.2</w:t>
      </w:r>
      <w:r>
        <w:rPr>
          <w:rFonts w:ascii="Arial" w:hAnsi="Arial" w:cs="Arial"/>
          <w:sz w:val="22"/>
          <w:szCs w:val="22"/>
        </w:rPr>
        <w:tab/>
        <w:t>The SQSS Modification Process</w:t>
      </w:r>
      <w:r>
        <w:rPr>
          <w:rFonts w:ascii="Arial" w:hAnsi="Arial" w:cs="Arial"/>
          <w:sz w:val="22"/>
          <w:szCs w:val="22"/>
        </w:rPr>
        <w:tab/>
        <w:t>13</w:t>
      </w:r>
    </w:p>
    <w:p w14:paraId="1DF929D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1 - Offshore Transmission Owner Election Process</w:t>
      </w:r>
      <w:r>
        <w:rPr>
          <w:rFonts w:ascii="Arial" w:hAnsi="Arial" w:cs="Arial"/>
          <w:sz w:val="22"/>
          <w:szCs w:val="22"/>
        </w:rPr>
        <w:tab/>
        <w:t>A1</w:t>
      </w:r>
    </w:p>
    <w:p w14:paraId="7AC72087"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Annex 2 - SQSS Modification Process Flow Chart</w:t>
      </w:r>
      <w:r>
        <w:rPr>
          <w:rFonts w:ascii="Arial" w:hAnsi="Arial" w:cs="Arial"/>
          <w:sz w:val="22"/>
          <w:szCs w:val="22"/>
        </w:rPr>
        <w:tab/>
        <w:t>B1</w:t>
      </w:r>
    </w:p>
    <w:p w14:paraId="4437CBCF"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3 - Modification Proposal Form</w:t>
      </w:r>
      <w:r>
        <w:rPr>
          <w:rFonts w:ascii="Arial" w:hAnsi="Arial" w:cs="Arial"/>
          <w:sz w:val="22"/>
          <w:szCs w:val="22"/>
        </w:rPr>
        <w:tab/>
        <w:t>C1</w:t>
      </w:r>
    </w:p>
    <w:p w14:paraId="2B92AC47" w14:textId="77777777" w:rsidR="00447ED4" w:rsidRDefault="00447ED4">
      <w:pPr>
        <w:widowControl/>
        <w:rPr>
          <w:sz w:val="24"/>
          <w:szCs w:val="24"/>
        </w:rPr>
        <w:sectPr w:rsidR="00447ED4">
          <w:pgSz w:w="12240" w:h="15840"/>
          <w:pgMar w:top="1240" w:right="1449" w:bottom="691" w:left="1411" w:header="720" w:footer="720" w:gutter="0"/>
          <w:cols w:space="720"/>
          <w:noEndnote/>
        </w:sectPr>
      </w:pPr>
    </w:p>
    <w:p w14:paraId="34E7DEBC" w14:textId="77777777" w:rsidR="00447ED4" w:rsidRDefault="00447ED4">
      <w:pPr>
        <w:tabs>
          <w:tab w:val="left" w:pos="720"/>
        </w:tabs>
        <w:kinsoku w:val="0"/>
        <w:overflowPunct w:val="0"/>
        <w:autoSpaceDE/>
        <w:autoSpaceDN/>
        <w:adjustRightInd/>
        <w:spacing w:before="20" w:line="266" w:lineRule="exact"/>
        <w:textAlignment w:val="baseline"/>
        <w:rPr>
          <w:rFonts w:ascii="Arial" w:hAnsi="Arial" w:cs="Arial"/>
          <w:b/>
          <w:bCs/>
          <w:spacing w:val="-3"/>
          <w:sz w:val="23"/>
          <w:szCs w:val="23"/>
        </w:rPr>
      </w:pPr>
      <w:r>
        <w:rPr>
          <w:rFonts w:ascii="Arial" w:hAnsi="Arial" w:cs="Arial"/>
          <w:b/>
          <w:bCs/>
          <w:spacing w:val="-3"/>
          <w:sz w:val="23"/>
          <w:szCs w:val="23"/>
        </w:rPr>
        <w:t>1</w:t>
      </w:r>
      <w:r>
        <w:rPr>
          <w:rFonts w:ascii="Arial" w:hAnsi="Arial" w:cs="Arial"/>
          <w:b/>
          <w:bCs/>
          <w:spacing w:val="-3"/>
          <w:sz w:val="23"/>
          <w:szCs w:val="23"/>
        </w:rPr>
        <w:tab/>
        <w:t>Definitions and Interpretations</w:t>
      </w:r>
    </w:p>
    <w:p w14:paraId="3E589BF4" w14:textId="77777777" w:rsidR="00447ED4" w:rsidRDefault="00447ED4">
      <w:pPr>
        <w:tabs>
          <w:tab w:val="left" w:pos="720"/>
        </w:tabs>
        <w:kinsoku w:val="0"/>
        <w:overflowPunct w:val="0"/>
        <w:autoSpaceDE/>
        <w:autoSpaceDN/>
        <w:adjustRightInd/>
        <w:spacing w:before="231" w:line="252" w:lineRule="exact"/>
        <w:textAlignment w:val="baseline"/>
        <w:rPr>
          <w:rFonts w:ascii="Arial" w:hAnsi="Arial" w:cs="Arial"/>
          <w:spacing w:val="-1"/>
          <w:sz w:val="22"/>
          <w:szCs w:val="22"/>
        </w:rPr>
      </w:pPr>
      <w:r>
        <w:rPr>
          <w:rFonts w:ascii="Arial" w:hAnsi="Arial" w:cs="Arial"/>
          <w:spacing w:val="-1"/>
          <w:sz w:val="22"/>
          <w:szCs w:val="22"/>
        </w:rPr>
        <w:t>1.1</w:t>
      </w:r>
      <w:r>
        <w:rPr>
          <w:rFonts w:ascii="Arial" w:hAnsi="Arial" w:cs="Arial"/>
          <w:spacing w:val="-1"/>
          <w:sz w:val="22"/>
          <w:szCs w:val="22"/>
        </w:rPr>
        <w:tab/>
        <w:t>Definitions</w:t>
      </w:r>
    </w:p>
    <w:p w14:paraId="6863A852" w14:textId="77777777" w:rsidR="000377DD" w:rsidRDefault="00447ED4">
      <w:pPr>
        <w:kinsoku w:val="0"/>
        <w:overflowPunct w:val="0"/>
        <w:autoSpaceDE/>
        <w:autoSpaceDN/>
        <w:adjustRightInd/>
        <w:spacing w:before="240" w:line="254" w:lineRule="exact"/>
        <w:ind w:left="1368" w:hanging="648"/>
        <w:textAlignment w:val="baseline"/>
        <w:rPr>
          <w:rFonts w:ascii="Arial" w:hAnsi="Arial" w:cs="Arial"/>
          <w:sz w:val="22"/>
          <w:szCs w:val="22"/>
        </w:rPr>
      </w:pPr>
      <w:r>
        <w:rPr>
          <w:rFonts w:ascii="Arial" w:hAnsi="Arial" w:cs="Arial"/>
          <w:sz w:val="22"/>
          <w:szCs w:val="22"/>
        </w:rPr>
        <w:t>1.1.1 The following words and expressions shall have the following meanings in this document:</w:t>
      </w:r>
      <w:r>
        <w:rPr>
          <w:rFonts w:ascii="Arial" w:hAnsi="Arial" w:cs="Arial"/>
          <w:sz w:val="22"/>
          <w:szCs w:val="22"/>
        </w:rPr>
        <w:noBreakHyphen/>
      </w:r>
    </w:p>
    <w:tbl>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6212"/>
      </w:tblGrid>
      <w:tr w:rsidR="000D6E75" w:rsidRPr="00636B7A" w14:paraId="6E74D2AD" w14:textId="77777777" w:rsidTr="00AB58E1">
        <w:trPr>
          <w:trHeight w:val="300"/>
        </w:trPr>
        <w:tc>
          <w:tcPr>
            <w:tcW w:w="3405" w:type="dxa"/>
          </w:tcPr>
          <w:p w14:paraId="476A8F33" w14:textId="3DA73E9A" w:rsidR="000D6E75" w:rsidRPr="000D6E75" w:rsidRDefault="00BD222F">
            <w:pPr>
              <w:kinsoku w:val="0"/>
              <w:overflowPunct w:val="0"/>
              <w:autoSpaceDE/>
              <w:autoSpaceDN/>
              <w:adjustRightInd/>
              <w:spacing w:before="120" w:after="120" w:line="240" w:lineRule="atLeast"/>
              <w:ind w:left="28" w:right="266"/>
              <w:textAlignment w:val="baseline"/>
              <w:rPr>
                <w:rFonts w:ascii="Arial" w:hAnsi="Arial" w:cs="Arial"/>
                <w:b/>
                <w:bCs/>
                <w:spacing w:val="-1"/>
                <w:sz w:val="22"/>
                <w:szCs w:val="22"/>
              </w:rPr>
            </w:pPr>
            <w:r>
              <w:rPr>
                <w:rFonts w:ascii="Arial" w:hAnsi="Arial" w:cs="Arial"/>
                <w:b/>
                <w:bCs/>
                <w:spacing w:val="-1"/>
                <w:sz w:val="22"/>
                <w:szCs w:val="22"/>
              </w:rPr>
              <w:t>Assimilated Law</w:t>
            </w:r>
          </w:p>
        </w:tc>
        <w:tc>
          <w:tcPr>
            <w:tcW w:w="6212" w:type="dxa"/>
          </w:tcPr>
          <w:p w14:paraId="5E048525" w14:textId="14B5B104" w:rsidR="000D6E75" w:rsidRPr="00636B7A" w:rsidRDefault="001F5A40" w:rsidP="00A550E2">
            <w:pPr>
              <w:tabs>
                <w:tab w:val="left" w:pos="3384"/>
              </w:tabs>
              <w:kinsoku w:val="0"/>
              <w:overflowPunct w:val="0"/>
              <w:autoSpaceDE/>
              <w:autoSpaceDN/>
              <w:adjustRightInd/>
              <w:spacing w:before="120" w:after="120" w:line="240" w:lineRule="atLeast"/>
              <w:textAlignment w:val="baseline"/>
              <w:rPr>
                <w:rFonts w:ascii="Arial" w:hAnsi="Arial" w:cs="Arial"/>
                <w:spacing w:val="-1"/>
                <w:sz w:val="22"/>
                <w:szCs w:val="22"/>
              </w:rPr>
            </w:pPr>
            <w:r>
              <w:rPr>
                <w:rStyle w:val="normaltextrun"/>
                <w:rFonts w:ascii="Arial" w:hAnsi="Arial" w:cs="Arial"/>
                <w:color w:val="D13438"/>
                <w:sz w:val="22"/>
                <w:szCs w:val="22"/>
                <w:u w:val="single"/>
                <w:shd w:val="clear" w:color="auto" w:fill="FFFFFF"/>
              </w:rPr>
              <w:t xml:space="preserve">has the same meaning as that given by section 6(7) of the European Union </w:t>
            </w:r>
            <w:r w:rsidR="00CC74F3">
              <w:rPr>
                <w:rStyle w:val="normaltextrun"/>
                <w:rFonts w:ascii="Arial" w:hAnsi="Arial" w:cs="Arial"/>
                <w:color w:val="D13438"/>
                <w:sz w:val="22"/>
                <w:szCs w:val="22"/>
                <w:u w:val="single"/>
                <w:shd w:val="clear" w:color="auto" w:fill="FFFFFF"/>
              </w:rPr>
              <w:t>(</w:t>
            </w:r>
            <w:r>
              <w:rPr>
                <w:rStyle w:val="normaltextrun"/>
                <w:rFonts w:ascii="Arial" w:hAnsi="Arial" w:cs="Arial"/>
                <w:color w:val="D13438"/>
                <w:sz w:val="22"/>
                <w:szCs w:val="22"/>
                <w:u w:val="single"/>
                <w:shd w:val="clear" w:color="auto" w:fill="FFFFFF"/>
              </w:rPr>
              <w:t>Withdrawal) Act 2018</w:t>
            </w:r>
            <w:r w:rsidR="00CC74F3">
              <w:rPr>
                <w:rStyle w:val="normaltextrun"/>
                <w:rFonts w:ascii="Arial" w:hAnsi="Arial" w:cs="Arial"/>
                <w:color w:val="D13438"/>
                <w:sz w:val="22"/>
                <w:szCs w:val="22"/>
                <w:u w:val="single"/>
                <w:shd w:val="clear" w:color="auto" w:fill="FFFFFF"/>
              </w:rPr>
              <w:t>;</w:t>
            </w:r>
            <w:r>
              <w:rPr>
                <w:rStyle w:val="normaltextrun"/>
                <w:rFonts w:ascii="Arial" w:hAnsi="Arial" w:cs="Arial"/>
                <w:color w:val="D13438"/>
                <w:sz w:val="22"/>
                <w:szCs w:val="22"/>
                <w:u w:val="single"/>
                <w:shd w:val="clear" w:color="auto" w:fill="FFFFFF"/>
              </w:rPr>
              <w:t> </w:t>
            </w:r>
            <w:r>
              <w:rPr>
                <w:rStyle w:val="eop"/>
                <w:rFonts w:ascii="Arial" w:hAnsi="Arial" w:cs="Arial"/>
                <w:color w:val="000000"/>
                <w:sz w:val="22"/>
                <w:szCs w:val="22"/>
                <w:shd w:val="clear" w:color="auto" w:fill="FFFFFF"/>
              </w:rPr>
              <w:t> </w:t>
            </w:r>
          </w:p>
        </w:tc>
      </w:tr>
      <w:tr w:rsidR="00BC588E" w:rsidRPr="00636B7A" w14:paraId="65BDFDEA" w14:textId="77777777" w:rsidTr="00AB58E1">
        <w:trPr>
          <w:trHeight w:val="300"/>
        </w:trPr>
        <w:tc>
          <w:tcPr>
            <w:tcW w:w="3405" w:type="dxa"/>
          </w:tcPr>
          <w:p w14:paraId="04F19899" w14:textId="04659F97" w:rsidR="00BC588E" w:rsidRPr="00636B7A" w:rsidRDefault="00BC588E" w:rsidP="00A905A1">
            <w:pPr>
              <w:kinsoku w:val="0"/>
              <w:overflowPunct w:val="0"/>
              <w:autoSpaceDE/>
              <w:autoSpaceDN/>
              <w:adjustRightInd/>
              <w:spacing w:before="120" w:after="120" w:line="240" w:lineRule="atLeast"/>
              <w:ind w:left="28" w:right="266"/>
              <w:textAlignment w:val="baseline"/>
              <w:rPr>
                <w:rFonts w:ascii="Arial" w:hAnsi="Arial" w:cs="Arial"/>
                <w:b/>
                <w:bCs/>
                <w:spacing w:val="-8"/>
                <w:sz w:val="22"/>
                <w:szCs w:val="22"/>
              </w:rPr>
            </w:pPr>
            <w:r w:rsidRPr="00A905A1">
              <w:rPr>
                <w:rFonts w:ascii="Arial" w:hAnsi="Arial" w:cs="Arial"/>
                <w:b/>
                <w:bCs/>
                <w:spacing w:val="-1"/>
                <w:sz w:val="22"/>
                <w:szCs w:val="22"/>
              </w:rPr>
              <w:t>Authority</w:t>
            </w:r>
          </w:p>
        </w:tc>
        <w:tc>
          <w:tcPr>
            <w:tcW w:w="6212" w:type="dxa"/>
          </w:tcPr>
          <w:p w14:paraId="4377CB45" w14:textId="33F398E7" w:rsidR="00BC588E" w:rsidRPr="00636B7A" w:rsidRDefault="00BC588E" w:rsidP="00A550E2">
            <w:pPr>
              <w:tabs>
                <w:tab w:val="left" w:pos="3384"/>
              </w:tabs>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pacing w:val="-1"/>
                <w:sz w:val="22"/>
                <w:szCs w:val="22"/>
              </w:rPr>
              <w:t>shall mean the Gas and Electricity Markets Authority. Ofgem is the office of “the Authority</w:t>
            </w:r>
            <w:r w:rsidR="00C30C16" w:rsidRPr="00636B7A">
              <w:rPr>
                <w:rFonts w:ascii="Arial" w:hAnsi="Arial" w:cs="Arial"/>
                <w:spacing w:val="-1"/>
                <w:sz w:val="22"/>
                <w:szCs w:val="22"/>
              </w:rPr>
              <w:t>”</w:t>
            </w:r>
          </w:p>
        </w:tc>
      </w:tr>
      <w:tr w:rsidR="00BC588E" w:rsidRPr="00636B7A" w14:paraId="3B46C10D" w14:textId="77777777" w:rsidTr="00AB58E1">
        <w:trPr>
          <w:trHeight w:val="300"/>
        </w:trPr>
        <w:tc>
          <w:tcPr>
            <w:tcW w:w="3405" w:type="dxa"/>
          </w:tcPr>
          <w:p w14:paraId="44C2F0C5" w14:textId="488694F9"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A905A1">
              <w:rPr>
                <w:rFonts w:ascii="Arial" w:hAnsi="Arial" w:cs="Arial"/>
                <w:b/>
                <w:bCs/>
                <w:spacing w:val="-1"/>
                <w:sz w:val="22"/>
                <w:szCs w:val="22"/>
              </w:rPr>
              <w:t>Business Day</w:t>
            </w:r>
          </w:p>
        </w:tc>
        <w:tc>
          <w:tcPr>
            <w:tcW w:w="6212" w:type="dxa"/>
          </w:tcPr>
          <w:p w14:paraId="059B8B97" w14:textId="77D3B977" w:rsidR="00BC588E" w:rsidRPr="00636B7A" w:rsidRDefault="00BC588E" w:rsidP="00A550E2">
            <w:pPr>
              <w:tabs>
                <w:tab w:val="left" w:pos="3384"/>
              </w:tabs>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pacing w:val="-1"/>
                <w:sz w:val="22"/>
                <w:szCs w:val="22"/>
              </w:rPr>
              <w:t xml:space="preserve">means any weekday (other than a Saturday) on which banks </w:t>
            </w:r>
            <w:r w:rsidRPr="00636B7A">
              <w:rPr>
                <w:rFonts w:ascii="Arial" w:hAnsi="Arial" w:cs="Arial"/>
                <w:sz w:val="22"/>
                <w:szCs w:val="22"/>
              </w:rPr>
              <w:t>are open for domestic business in the City of London</w:t>
            </w:r>
          </w:p>
        </w:tc>
      </w:tr>
      <w:tr w:rsidR="00BC588E" w:rsidRPr="00636B7A" w14:paraId="59FC52C9" w14:textId="77777777" w:rsidTr="00AB58E1">
        <w:trPr>
          <w:trHeight w:val="300"/>
        </w:trPr>
        <w:tc>
          <w:tcPr>
            <w:tcW w:w="3405" w:type="dxa"/>
          </w:tcPr>
          <w:p w14:paraId="2468D51C" w14:textId="6EBD9353"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A905A1">
              <w:rPr>
                <w:rFonts w:ascii="Arial" w:hAnsi="Arial" w:cs="Arial"/>
                <w:b/>
                <w:bCs/>
                <w:sz w:val="22"/>
                <w:szCs w:val="22"/>
              </w:rPr>
              <w:t>Chairperson</w:t>
            </w:r>
          </w:p>
        </w:tc>
        <w:tc>
          <w:tcPr>
            <w:tcW w:w="6212" w:type="dxa"/>
          </w:tcPr>
          <w:p w14:paraId="64C44E4A" w14:textId="48ADFA67" w:rsidR="00BC588E" w:rsidRPr="00636B7A" w:rsidRDefault="00BC588E" w:rsidP="00A550E2">
            <w:pPr>
              <w:widowControl/>
              <w:spacing w:before="120" w:after="120" w:line="240" w:lineRule="atLeast"/>
              <w:rPr>
                <w:rFonts w:ascii="Arial" w:hAnsi="Arial" w:cs="Arial"/>
                <w:sz w:val="22"/>
                <w:szCs w:val="22"/>
              </w:rPr>
            </w:pPr>
            <w:r w:rsidRPr="00636B7A">
              <w:rPr>
                <w:rFonts w:ascii="Arial" w:hAnsi="Arial" w:cs="Arial"/>
                <w:sz w:val="22"/>
                <w:szCs w:val="22"/>
              </w:rPr>
              <w:t>shall mean the chairperson of the Review Panel appointed in</w:t>
            </w:r>
            <w:r w:rsidRPr="00636B7A">
              <w:rPr>
                <w:rFonts w:ascii="Arial" w:hAnsi="Arial" w:cs="Arial"/>
                <w:spacing w:val="-1"/>
                <w:sz w:val="22"/>
                <w:szCs w:val="22"/>
              </w:rPr>
              <w:t xml:space="preserve"> accordance with Paragraph 4.3;</w:t>
            </w:r>
          </w:p>
        </w:tc>
      </w:tr>
      <w:tr w:rsidR="00BC588E" w:rsidRPr="00636B7A" w14:paraId="38D495DC" w14:textId="77777777" w:rsidTr="00AB58E1">
        <w:trPr>
          <w:trHeight w:val="300"/>
        </w:trPr>
        <w:tc>
          <w:tcPr>
            <w:tcW w:w="3405" w:type="dxa"/>
          </w:tcPr>
          <w:p w14:paraId="4000C40F" w14:textId="1F15F8FB" w:rsidR="00BC588E" w:rsidRPr="00636B7A" w:rsidRDefault="00BC588E" w:rsidP="00A550E2">
            <w:pPr>
              <w:kinsoku w:val="0"/>
              <w:overflowPunct w:val="0"/>
              <w:autoSpaceDE/>
              <w:autoSpaceDN/>
              <w:adjustRightInd/>
              <w:spacing w:before="120" w:after="120" w:line="240" w:lineRule="atLeast"/>
              <w:ind w:left="30"/>
              <w:textAlignment w:val="baseline"/>
              <w:rPr>
                <w:rFonts w:ascii="Arial" w:hAnsi="Arial" w:cs="Arial"/>
                <w:b/>
                <w:bCs/>
                <w:spacing w:val="-8"/>
                <w:sz w:val="22"/>
                <w:szCs w:val="22"/>
              </w:rPr>
            </w:pPr>
            <w:r w:rsidRPr="00A905A1">
              <w:rPr>
                <w:rFonts w:ascii="Arial" w:hAnsi="Arial" w:cs="Arial"/>
                <w:b/>
                <w:bCs/>
                <w:sz w:val="22"/>
                <w:szCs w:val="22"/>
              </w:rPr>
              <w:t>Core Industry Documents</w:t>
            </w:r>
          </w:p>
        </w:tc>
        <w:tc>
          <w:tcPr>
            <w:tcW w:w="6212" w:type="dxa"/>
          </w:tcPr>
          <w:p w14:paraId="786E4185" w14:textId="65CCB553" w:rsidR="00BC588E" w:rsidRPr="00636B7A" w:rsidRDefault="00BC588E" w:rsidP="00A550E2">
            <w:pPr>
              <w:widowControl/>
              <w:spacing w:before="120" w:after="120" w:line="240" w:lineRule="atLeast"/>
              <w:rPr>
                <w:rFonts w:ascii="Arial" w:hAnsi="Arial" w:cs="Arial"/>
                <w:sz w:val="22"/>
                <w:szCs w:val="22"/>
              </w:rPr>
            </w:pPr>
            <w:r w:rsidRPr="00636B7A">
              <w:rPr>
                <w:rFonts w:ascii="Arial" w:hAnsi="Arial" w:cs="Arial"/>
                <w:sz w:val="22"/>
                <w:szCs w:val="22"/>
              </w:rPr>
              <w:t>shall have the same definition as in the Standard Condition A1 of the Transmission License;</w:t>
            </w:r>
          </w:p>
        </w:tc>
      </w:tr>
      <w:tr w:rsidR="00BC588E" w:rsidRPr="00636B7A" w14:paraId="6F5C8311" w14:textId="77777777" w:rsidTr="00AB58E1">
        <w:trPr>
          <w:trHeight w:val="300"/>
        </w:trPr>
        <w:tc>
          <w:tcPr>
            <w:tcW w:w="3405" w:type="dxa"/>
          </w:tcPr>
          <w:p w14:paraId="4E85ED37" w14:textId="3C1ABBFF" w:rsidR="00BC588E" w:rsidRPr="00636B7A" w:rsidRDefault="00BC588E" w:rsidP="00A550E2">
            <w:pPr>
              <w:kinsoku w:val="0"/>
              <w:overflowPunct w:val="0"/>
              <w:autoSpaceDE/>
              <w:autoSpaceDN/>
              <w:adjustRightInd/>
              <w:spacing w:before="120" w:after="120" w:line="240" w:lineRule="atLeast"/>
              <w:ind w:left="30"/>
              <w:textAlignment w:val="baseline"/>
              <w:rPr>
                <w:rFonts w:ascii="Arial" w:hAnsi="Arial" w:cs="Arial"/>
                <w:b/>
                <w:bCs/>
                <w:spacing w:val="-8"/>
                <w:sz w:val="22"/>
                <w:szCs w:val="22"/>
              </w:rPr>
            </w:pPr>
            <w:r w:rsidRPr="00636B7A">
              <w:rPr>
                <w:rFonts w:ascii="Arial" w:hAnsi="Arial" w:cs="Arial"/>
                <w:b/>
                <w:bCs/>
                <w:sz w:val="22"/>
                <w:szCs w:val="22"/>
              </w:rPr>
              <w:t xml:space="preserve">Distribution Network </w:t>
            </w:r>
            <w:r w:rsidRPr="00636B7A">
              <w:rPr>
                <w:rFonts w:ascii="Arial" w:hAnsi="Arial" w:cs="Arial"/>
                <w:b/>
                <w:bCs/>
                <w:spacing w:val="-8"/>
                <w:sz w:val="22"/>
                <w:szCs w:val="22"/>
              </w:rPr>
              <w:t xml:space="preserve">Operator </w:t>
            </w:r>
            <w:r w:rsidRPr="00A905A1">
              <w:rPr>
                <w:rFonts w:ascii="Arial" w:hAnsi="Arial" w:cs="Arial"/>
                <w:spacing w:val="-8"/>
                <w:sz w:val="22"/>
                <w:szCs w:val="22"/>
              </w:rPr>
              <w:t>or</w:t>
            </w:r>
            <w:r w:rsidRPr="00636B7A">
              <w:rPr>
                <w:rFonts w:ascii="Arial" w:hAnsi="Arial" w:cs="Arial"/>
                <w:b/>
                <w:bCs/>
                <w:spacing w:val="-8"/>
                <w:sz w:val="22"/>
                <w:szCs w:val="22"/>
              </w:rPr>
              <w:t xml:space="preserve"> DNO</w:t>
            </w:r>
          </w:p>
        </w:tc>
        <w:tc>
          <w:tcPr>
            <w:tcW w:w="6212" w:type="dxa"/>
          </w:tcPr>
          <w:p w14:paraId="02EA3E16" w14:textId="64F0A801" w:rsidR="00BC588E" w:rsidRPr="00636B7A" w:rsidRDefault="00BC588E" w:rsidP="00A905A1">
            <w:pPr>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z w:val="22"/>
                <w:szCs w:val="22"/>
              </w:rPr>
              <w:t>shall mean the holder for the time being of a Distribution Licence;</w:t>
            </w:r>
          </w:p>
        </w:tc>
      </w:tr>
      <w:tr w:rsidR="00BC588E" w:rsidRPr="00636B7A" w14:paraId="0714E8A0" w14:textId="77777777" w:rsidTr="00AB58E1">
        <w:trPr>
          <w:trHeight w:val="300"/>
        </w:trPr>
        <w:tc>
          <w:tcPr>
            <w:tcW w:w="3405" w:type="dxa"/>
          </w:tcPr>
          <w:p w14:paraId="4B1D2268" w14:textId="122DDFB1"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636B7A">
              <w:rPr>
                <w:rFonts w:ascii="Arial" w:hAnsi="Arial" w:cs="Arial"/>
                <w:b/>
                <w:bCs/>
                <w:spacing w:val="-8"/>
                <w:sz w:val="22"/>
                <w:szCs w:val="22"/>
              </w:rPr>
              <w:t xml:space="preserve">Electricity System Operator Licence  </w:t>
            </w:r>
            <w:r w:rsidRPr="00A905A1">
              <w:rPr>
                <w:rFonts w:ascii="Arial" w:hAnsi="Arial" w:cs="Arial"/>
                <w:spacing w:val="-8"/>
                <w:sz w:val="22"/>
                <w:szCs w:val="22"/>
              </w:rPr>
              <w:t>or</w:t>
            </w:r>
            <w:r w:rsidRPr="00636B7A">
              <w:rPr>
                <w:rFonts w:ascii="Arial" w:hAnsi="Arial" w:cs="Arial"/>
                <w:b/>
                <w:bCs/>
                <w:spacing w:val="-8"/>
                <w:sz w:val="22"/>
                <w:szCs w:val="22"/>
              </w:rPr>
              <w:t xml:space="preserve"> ESO Licence</w:t>
            </w:r>
          </w:p>
        </w:tc>
        <w:tc>
          <w:tcPr>
            <w:tcW w:w="6212" w:type="dxa"/>
          </w:tcPr>
          <w:p w14:paraId="37BDCAAC" w14:textId="174C2C1F" w:rsidR="00BC588E" w:rsidRPr="00636B7A" w:rsidRDefault="00BC588E" w:rsidP="00A550E2">
            <w:pPr>
              <w:widowControl/>
              <w:spacing w:before="120" w:after="120" w:line="240" w:lineRule="atLeast"/>
              <w:rPr>
                <w:rFonts w:ascii="Arial" w:hAnsi="Arial" w:cs="Arial"/>
                <w:sz w:val="22"/>
                <w:szCs w:val="22"/>
              </w:rPr>
            </w:pPr>
            <w:r w:rsidRPr="00636B7A">
              <w:rPr>
                <w:rFonts w:ascii="Arial" w:hAnsi="Arial" w:cs="Arial"/>
                <w:sz w:val="22"/>
                <w:szCs w:val="22"/>
              </w:rPr>
              <w:t>means a licence granted or treated as granted under section 6(1)(da) of the Electricity Act 1989;</w:t>
            </w:r>
          </w:p>
        </w:tc>
      </w:tr>
      <w:tr w:rsidR="005009DE" w:rsidRPr="00636B7A" w14:paraId="0D74E147" w14:textId="77777777" w:rsidTr="00AB58E1">
        <w:trPr>
          <w:trHeight w:val="300"/>
        </w:trPr>
        <w:tc>
          <w:tcPr>
            <w:tcW w:w="3405" w:type="dxa"/>
          </w:tcPr>
          <w:p w14:paraId="008E9580" w14:textId="2ACB312B" w:rsidR="005009D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color w:val="000000"/>
                <w:spacing w:val="6"/>
                <w:sz w:val="22"/>
                <w:szCs w:val="22"/>
                <w:lang w:eastAsia="en-US"/>
              </w:rPr>
            </w:pPr>
            <w:r w:rsidRPr="00636B7A">
              <w:rPr>
                <w:rFonts w:ascii="Arial" w:hAnsi="Arial" w:cs="Arial"/>
                <w:b/>
                <w:bCs/>
                <w:spacing w:val="-8"/>
                <w:sz w:val="22"/>
                <w:szCs w:val="22"/>
              </w:rPr>
              <w:t xml:space="preserve">Gas System Planner Licence </w:t>
            </w:r>
            <w:r w:rsidRPr="00A905A1">
              <w:rPr>
                <w:rFonts w:ascii="Arial" w:hAnsi="Arial" w:cs="Arial"/>
                <w:spacing w:val="-8"/>
                <w:sz w:val="22"/>
                <w:szCs w:val="22"/>
              </w:rPr>
              <w:t>or</w:t>
            </w:r>
            <w:r w:rsidRPr="00636B7A">
              <w:rPr>
                <w:rFonts w:ascii="Arial" w:hAnsi="Arial" w:cs="Arial"/>
                <w:b/>
                <w:bCs/>
                <w:spacing w:val="-8"/>
                <w:sz w:val="22"/>
                <w:szCs w:val="22"/>
              </w:rPr>
              <w:t xml:space="preserve"> GSP Licence</w:t>
            </w:r>
          </w:p>
        </w:tc>
        <w:tc>
          <w:tcPr>
            <w:tcW w:w="6212" w:type="dxa"/>
          </w:tcPr>
          <w:p w14:paraId="7909F124" w14:textId="1C5CE91A" w:rsidR="00C622D7" w:rsidRPr="00A905A1" w:rsidRDefault="00BC588E" w:rsidP="00A550E2">
            <w:pPr>
              <w:widowControl/>
              <w:spacing w:before="120" w:after="120" w:line="240" w:lineRule="atLeast"/>
              <w:rPr>
                <w:rFonts w:ascii="Arial" w:hAnsi="Arial" w:cs="Arial"/>
                <w:sz w:val="22"/>
                <w:szCs w:val="22"/>
              </w:rPr>
            </w:pPr>
            <w:r w:rsidRPr="00636B7A">
              <w:rPr>
                <w:rFonts w:ascii="Arial" w:hAnsi="Arial" w:cs="Arial"/>
                <w:sz w:val="22"/>
                <w:szCs w:val="22"/>
              </w:rPr>
              <w:t>means a licence granted or treated as granted under section 7AA of the Gas Act 1986</w:t>
            </w:r>
            <w:r w:rsidR="00C622D7" w:rsidRPr="00636B7A">
              <w:rPr>
                <w:rFonts w:ascii="Arial" w:hAnsi="Arial" w:cs="Arial"/>
                <w:sz w:val="22"/>
                <w:szCs w:val="22"/>
              </w:rPr>
              <w:t>;</w:t>
            </w:r>
          </w:p>
        </w:tc>
      </w:tr>
      <w:tr w:rsidR="005009DE" w:rsidRPr="00636B7A" w14:paraId="71C6CC23" w14:textId="77777777" w:rsidTr="00AB58E1">
        <w:trPr>
          <w:trHeight w:val="300"/>
        </w:trPr>
        <w:tc>
          <w:tcPr>
            <w:tcW w:w="3405" w:type="dxa"/>
          </w:tcPr>
          <w:p w14:paraId="57F30EB9" w14:textId="09877890" w:rsidR="005009DE" w:rsidRPr="00636B7A" w:rsidRDefault="00BC588E" w:rsidP="00A905A1">
            <w:pPr>
              <w:widowControl/>
              <w:tabs>
                <w:tab w:val="left" w:pos="1985"/>
              </w:tabs>
              <w:autoSpaceDE/>
              <w:autoSpaceDN/>
              <w:adjustRightInd/>
              <w:spacing w:before="120" w:after="120" w:line="240" w:lineRule="atLeast"/>
              <w:textAlignment w:val="baseline"/>
              <w:rPr>
                <w:rFonts w:ascii="Arial" w:hAnsi="Arial" w:cs="Arial"/>
                <w:b/>
                <w:color w:val="000000"/>
                <w:spacing w:val="6"/>
                <w:sz w:val="22"/>
                <w:szCs w:val="22"/>
                <w:lang w:eastAsia="en-US"/>
              </w:rPr>
            </w:pPr>
            <w:r w:rsidRPr="00A905A1">
              <w:rPr>
                <w:rFonts w:ascii="Arial" w:hAnsi="Arial" w:cs="Arial"/>
                <w:b/>
                <w:bCs/>
                <w:spacing w:val="-2"/>
                <w:sz w:val="22"/>
                <w:szCs w:val="22"/>
              </w:rPr>
              <w:t>Generator</w:t>
            </w:r>
          </w:p>
        </w:tc>
        <w:tc>
          <w:tcPr>
            <w:tcW w:w="6212" w:type="dxa"/>
          </w:tcPr>
          <w:p w14:paraId="2288B64F" w14:textId="758598C7" w:rsidR="005009DE" w:rsidRPr="00636B7A" w:rsidRDefault="00BC588E" w:rsidP="00A905A1">
            <w:pPr>
              <w:tabs>
                <w:tab w:val="left" w:pos="2016"/>
              </w:tabs>
              <w:kinsoku w:val="0"/>
              <w:overflowPunct w:val="0"/>
              <w:autoSpaceDE/>
              <w:autoSpaceDN/>
              <w:adjustRightInd/>
              <w:spacing w:line="261" w:lineRule="exact"/>
              <w:textAlignment w:val="baseline"/>
              <w:rPr>
                <w:rFonts w:ascii="Arial" w:hAnsi="Arial" w:cs="Arial"/>
                <w:bCs/>
                <w:color w:val="000000"/>
                <w:spacing w:val="6"/>
                <w:sz w:val="22"/>
                <w:szCs w:val="22"/>
                <w:lang w:eastAsia="en-US"/>
              </w:rPr>
            </w:pPr>
            <w:r w:rsidRPr="00636B7A">
              <w:rPr>
                <w:rFonts w:ascii="Arial" w:hAnsi="Arial" w:cs="Arial"/>
                <w:spacing w:val="-2"/>
                <w:sz w:val="22"/>
                <w:szCs w:val="22"/>
              </w:rPr>
              <w:t xml:space="preserve">shall mean a person who generates electricity under licence </w:t>
            </w:r>
            <w:r w:rsidRPr="00636B7A">
              <w:rPr>
                <w:rFonts w:ascii="Arial" w:hAnsi="Arial" w:cs="Arial"/>
                <w:spacing w:val="-1"/>
                <w:sz w:val="22"/>
                <w:szCs w:val="22"/>
              </w:rPr>
              <w:t>or exemption under the Act;</w:t>
            </w:r>
          </w:p>
        </w:tc>
      </w:tr>
      <w:tr w:rsidR="005009DE" w:rsidRPr="00636B7A" w14:paraId="2AA4CDA0" w14:textId="77777777" w:rsidTr="00AB58E1">
        <w:trPr>
          <w:trHeight w:val="300"/>
        </w:trPr>
        <w:tc>
          <w:tcPr>
            <w:tcW w:w="3405" w:type="dxa"/>
          </w:tcPr>
          <w:p w14:paraId="729259F1" w14:textId="42F642D8" w:rsidR="005009DE" w:rsidRPr="00636B7A" w:rsidRDefault="005009DE" w:rsidP="00A550E2">
            <w:pPr>
              <w:widowControl/>
              <w:tabs>
                <w:tab w:val="left" w:pos="1985"/>
              </w:tabs>
              <w:autoSpaceDE/>
              <w:autoSpaceDN/>
              <w:adjustRightInd/>
              <w:spacing w:before="120" w:after="120" w:line="240" w:lineRule="atLeast"/>
              <w:ind w:left="1985" w:hanging="1985"/>
              <w:textAlignment w:val="baseline"/>
              <w:rPr>
                <w:rFonts w:ascii="Arial" w:hAnsi="Arial" w:cs="Arial"/>
                <w:b/>
                <w:color w:val="000000"/>
                <w:spacing w:val="6"/>
                <w:sz w:val="22"/>
                <w:szCs w:val="22"/>
                <w:lang w:eastAsia="en-US"/>
              </w:rPr>
            </w:pPr>
            <w:r w:rsidRPr="00A905A1">
              <w:rPr>
                <w:rFonts w:ascii="Arial" w:hAnsi="Arial" w:cs="Arial"/>
                <w:b/>
                <w:bCs/>
                <w:spacing w:val="-2"/>
                <w:sz w:val="22"/>
                <w:szCs w:val="22"/>
              </w:rPr>
              <w:t>Governance Framework</w:t>
            </w:r>
          </w:p>
        </w:tc>
        <w:tc>
          <w:tcPr>
            <w:tcW w:w="6212" w:type="dxa"/>
          </w:tcPr>
          <w:p w14:paraId="73915CDF" w14:textId="18AE33E6" w:rsidR="005009DE" w:rsidRPr="00636B7A" w:rsidRDefault="005009DE" w:rsidP="00A550E2">
            <w:pPr>
              <w:tabs>
                <w:tab w:val="left" w:pos="2016"/>
              </w:tabs>
              <w:kinsoku w:val="0"/>
              <w:overflowPunct w:val="0"/>
              <w:autoSpaceDE/>
              <w:autoSpaceDN/>
              <w:adjustRightInd/>
              <w:spacing w:before="120" w:after="120" w:line="240" w:lineRule="atLeast"/>
              <w:textAlignment w:val="baseline"/>
              <w:rPr>
                <w:rFonts w:ascii="Arial" w:hAnsi="Arial" w:cs="Arial"/>
                <w:bCs/>
                <w:color w:val="000000"/>
                <w:spacing w:val="6"/>
                <w:sz w:val="22"/>
                <w:szCs w:val="22"/>
                <w:lang w:eastAsia="en-US"/>
              </w:rPr>
            </w:pPr>
            <w:r w:rsidRPr="00636B7A">
              <w:rPr>
                <w:rFonts w:ascii="Arial" w:hAnsi="Arial" w:cs="Arial"/>
                <w:spacing w:val="11"/>
                <w:sz w:val="22"/>
                <w:szCs w:val="22"/>
              </w:rPr>
              <w:t xml:space="preserve">shall mean this NETS SQSS Industry Governance </w:t>
            </w:r>
            <w:r w:rsidRPr="00636B7A">
              <w:rPr>
                <w:rFonts w:ascii="Arial" w:hAnsi="Arial" w:cs="Arial"/>
                <w:sz w:val="22"/>
                <w:szCs w:val="22"/>
              </w:rPr>
              <w:t>Framework</w:t>
            </w:r>
          </w:p>
        </w:tc>
      </w:tr>
      <w:tr w:rsidR="005009DE" w:rsidRPr="00636B7A" w14:paraId="31FBB79D" w14:textId="77777777" w:rsidTr="00AB58E1">
        <w:trPr>
          <w:trHeight w:val="300"/>
        </w:trPr>
        <w:tc>
          <w:tcPr>
            <w:tcW w:w="3405" w:type="dxa"/>
          </w:tcPr>
          <w:p w14:paraId="0F713B49" w14:textId="3DDD1A40" w:rsidR="005009DE" w:rsidRPr="00636B7A" w:rsidRDefault="005009DE" w:rsidP="00A550E2">
            <w:pPr>
              <w:widowControl/>
              <w:tabs>
                <w:tab w:val="left" w:pos="0"/>
              </w:tabs>
              <w:autoSpaceDE/>
              <w:autoSpaceDN/>
              <w:adjustRightInd/>
              <w:spacing w:before="120" w:after="120" w:line="240" w:lineRule="atLeast"/>
              <w:textAlignment w:val="baseline"/>
              <w:rPr>
                <w:rFonts w:ascii="Arial" w:hAnsi="Arial" w:cs="Arial"/>
                <w:b/>
                <w:color w:val="000000"/>
                <w:spacing w:val="6"/>
                <w:sz w:val="22"/>
                <w:szCs w:val="22"/>
                <w:lang w:eastAsia="en-US"/>
              </w:rPr>
            </w:pPr>
            <w:r w:rsidRPr="00A905A1">
              <w:rPr>
                <w:rFonts w:ascii="Arial" w:hAnsi="Arial" w:cs="Arial"/>
                <w:b/>
                <w:bCs/>
                <w:spacing w:val="11"/>
                <w:sz w:val="22"/>
                <w:szCs w:val="22"/>
              </w:rPr>
              <w:t>Independent</w:t>
            </w:r>
            <w:r w:rsidRPr="00A905A1">
              <w:rPr>
                <w:rFonts w:ascii="Arial" w:hAnsi="Arial" w:cs="Arial"/>
                <w:b/>
                <w:bCs/>
                <w:sz w:val="22"/>
                <w:szCs w:val="22"/>
              </w:rPr>
              <w:t xml:space="preserve"> System Operator and Planner </w:t>
            </w:r>
            <w:r w:rsidRPr="00A905A1">
              <w:rPr>
                <w:rFonts w:ascii="Arial" w:hAnsi="Arial" w:cs="Arial"/>
                <w:sz w:val="22"/>
                <w:szCs w:val="22"/>
              </w:rPr>
              <w:t>or</w:t>
            </w:r>
            <w:r w:rsidRPr="00A905A1">
              <w:rPr>
                <w:rFonts w:ascii="Arial" w:hAnsi="Arial" w:cs="Arial"/>
                <w:b/>
                <w:bCs/>
                <w:sz w:val="22"/>
                <w:szCs w:val="22"/>
              </w:rPr>
              <w:t xml:space="preserve"> ISOP</w:t>
            </w:r>
          </w:p>
        </w:tc>
        <w:tc>
          <w:tcPr>
            <w:tcW w:w="6212" w:type="dxa"/>
          </w:tcPr>
          <w:p w14:paraId="05FC0FED" w14:textId="31E9D724" w:rsidR="005009DE" w:rsidRPr="00A905A1" w:rsidRDefault="005009DE" w:rsidP="00A550E2">
            <w:pPr>
              <w:tabs>
                <w:tab w:val="left" w:pos="2016"/>
              </w:tabs>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pacing w:val="11"/>
                <w:sz w:val="22"/>
                <w:szCs w:val="22"/>
              </w:rPr>
              <w:t xml:space="preserve">shall mean a person designated by the Secretary of </w:t>
            </w:r>
            <w:r w:rsidRPr="00A905A1">
              <w:rPr>
                <w:rFonts w:ascii="Arial" w:hAnsi="Arial" w:cs="Arial"/>
                <w:spacing w:val="11"/>
                <w:sz w:val="22"/>
                <w:szCs w:val="22"/>
              </w:rPr>
              <w:t xml:space="preserve">State under section 162 of the Energy Act 2023 as the holder of the ESO Licence and the GSP Licence for </w:t>
            </w:r>
            <w:r w:rsidRPr="00636B7A">
              <w:rPr>
                <w:rFonts w:ascii="Arial" w:hAnsi="Arial" w:cs="Arial"/>
                <w:spacing w:val="11"/>
                <w:sz w:val="22"/>
                <w:szCs w:val="22"/>
              </w:rPr>
              <w:t>t</w:t>
            </w:r>
            <w:r w:rsidRPr="00636B7A">
              <w:rPr>
                <w:rFonts w:ascii="Arial" w:hAnsi="Arial" w:cs="Arial"/>
                <w:sz w:val="22"/>
                <w:szCs w:val="22"/>
              </w:rPr>
              <w:t>he time being that person is NESO;</w:t>
            </w:r>
          </w:p>
        </w:tc>
      </w:tr>
      <w:tr w:rsidR="005009DE" w:rsidRPr="00636B7A" w14:paraId="14552585" w14:textId="77777777" w:rsidTr="00AB58E1">
        <w:trPr>
          <w:trHeight w:val="300"/>
        </w:trPr>
        <w:tc>
          <w:tcPr>
            <w:tcW w:w="3405" w:type="dxa"/>
          </w:tcPr>
          <w:p w14:paraId="3617D059" w14:textId="5CCEF6AB" w:rsidR="005009DE" w:rsidRPr="00636B7A" w:rsidRDefault="005009DE" w:rsidP="00A550E2">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2"/>
                <w:szCs w:val="22"/>
                <w:lang w:eastAsia="en-US"/>
              </w:rPr>
            </w:pPr>
            <w:r w:rsidRPr="00636B7A">
              <w:rPr>
                <w:rFonts w:ascii="Arial" w:hAnsi="Arial" w:cs="Arial"/>
                <w:b/>
                <w:color w:val="000000"/>
                <w:spacing w:val="6"/>
                <w:sz w:val="22"/>
                <w:szCs w:val="22"/>
                <w:lang w:eastAsia="en-US"/>
              </w:rPr>
              <w:t>Licensee</w:t>
            </w:r>
          </w:p>
        </w:tc>
        <w:tc>
          <w:tcPr>
            <w:tcW w:w="6212" w:type="dxa"/>
          </w:tcPr>
          <w:p w14:paraId="4AA0C292" w14:textId="33675560" w:rsidR="005009DE" w:rsidRPr="00636B7A" w:rsidRDefault="005009DE" w:rsidP="00A550E2">
            <w:pPr>
              <w:kinsoku w:val="0"/>
              <w:overflowPunct w:val="0"/>
              <w:autoSpaceDE/>
              <w:autoSpaceDN/>
              <w:adjustRightInd/>
              <w:spacing w:before="120" w:after="120" w:line="240" w:lineRule="atLeast"/>
              <w:textAlignment w:val="baseline"/>
              <w:rPr>
                <w:rFonts w:ascii="Arial" w:hAnsi="Arial" w:cs="Arial"/>
                <w:spacing w:val="7"/>
                <w:sz w:val="22"/>
                <w:szCs w:val="22"/>
              </w:rPr>
            </w:pPr>
            <w:r w:rsidRPr="00636B7A">
              <w:rPr>
                <w:rFonts w:ascii="Arial" w:hAnsi="Arial" w:cs="Arial"/>
                <w:bCs/>
                <w:color w:val="000000"/>
                <w:spacing w:val="6"/>
                <w:sz w:val="22"/>
                <w:szCs w:val="22"/>
                <w:lang w:eastAsia="en-US"/>
              </w:rPr>
              <w:t xml:space="preserve">shall mean the holder for the time being of a Transmission Licence or the ISOP as the holder of the ESO </w:t>
            </w:r>
            <w:r w:rsidR="007F1996" w:rsidRPr="00636B7A">
              <w:rPr>
                <w:rFonts w:ascii="Arial" w:hAnsi="Arial" w:cs="Arial"/>
                <w:bCs/>
                <w:color w:val="000000"/>
                <w:spacing w:val="6"/>
                <w:sz w:val="22"/>
                <w:szCs w:val="22"/>
                <w:lang w:eastAsia="en-US"/>
              </w:rPr>
              <w:t>L</w:t>
            </w:r>
            <w:r w:rsidRPr="00636B7A">
              <w:rPr>
                <w:rFonts w:ascii="Arial" w:hAnsi="Arial" w:cs="Arial"/>
                <w:bCs/>
                <w:color w:val="000000"/>
                <w:spacing w:val="6"/>
                <w:sz w:val="22"/>
                <w:szCs w:val="22"/>
                <w:lang w:eastAsia="en-US"/>
              </w:rPr>
              <w:t>icence, and in each case being a party that is required by their licence to comply with the Security and Quality of Supply Standard, and shall be construed accordingly;</w:t>
            </w:r>
          </w:p>
        </w:tc>
      </w:tr>
      <w:tr w:rsidR="005009DE" w:rsidRPr="00636B7A" w14:paraId="3F8B3B84" w14:textId="77777777" w:rsidTr="00AB58E1">
        <w:trPr>
          <w:trHeight w:val="300"/>
        </w:trPr>
        <w:tc>
          <w:tcPr>
            <w:tcW w:w="3405" w:type="dxa"/>
          </w:tcPr>
          <w:p w14:paraId="430E2EF4" w14:textId="1126B3F8" w:rsidR="005009DE" w:rsidRPr="00A905A1" w:rsidDel="00396561" w:rsidRDefault="005009DE" w:rsidP="00A550E2">
            <w:pPr>
              <w:kinsoku w:val="0"/>
              <w:overflowPunct w:val="0"/>
              <w:autoSpaceDE/>
              <w:autoSpaceDN/>
              <w:adjustRightInd/>
              <w:spacing w:before="120" w:after="120" w:line="240" w:lineRule="atLeast"/>
              <w:textAlignment w:val="baseline"/>
              <w:rPr>
                <w:rFonts w:ascii="Arial" w:hAnsi="Arial" w:cs="Arial"/>
                <w:b/>
                <w:bCs/>
                <w:spacing w:val="-22"/>
                <w:sz w:val="22"/>
                <w:szCs w:val="22"/>
              </w:rPr>
            </w:pPr>
            <w:r w:rsidRPr="00A905A1">
              <w:rPr>
                <w:rFonts w:ascii="Arial" w:hAnsi="Arial" w:cs="Arial"/>
                <w:b/>
                <w:bCs/>
                <w:spacing w:val="5"/>
                <w:sz w:val="22"/>
                <w:szCs w:val="22"/>
              </w:rPr>
              <w:t>Member</w:t>
            </w:r>
          </w:p>
        </w:tc>
        <w:tc>
          <w:tcPr>
            <w:tcW w:w="6212" w:type="dxa"/>
          </w:tcPr>
          <w:p w14:paraId="122C10BF" w14:textId="0A15C979" w:rsidR="005009DE" w:rsidRPr="00636B7A" w:rsidDel="00396561" w:rsidRDefault="005009DE" w:rsidP="00A550E2">
            <w:pPr>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pacing w:val="5"/>
                <w:sz w:val="22"/>
                <w:szCs w:val="22"/>
              </w:rPr>
              <w:t>shall mean a person duly appointed in accordance with</w:t>
            </w:r>
            <w:r w:rsidRPr="00636B7A">
              <w:rPr>
                <w:rFonts w:ascii="Arial" w:hAnsi="Arial" w:cs="Arial"/>
                <w:sz w:val="22"/>
                <w:szCs w:val="22"/>
              </w:rPr>
              <w:t xml:space="preserve"> Paragraph 4.6 to be a Member of the Panel;</w:t>
            </w:r>
          </w:p>
        </w:tc>
      </w:tr>
      <w:tr w:rsidR="005009DE" w:rsidRPr="00636B7A" w14:paraId="1C5BA4A1" w14:textId="77777777" w:rsidTr="00AB58E1">
        <w:trPr>
          <w:trHeight w:val="300"/>
        </w:trPr>
        <w:tc>
          <w:tcPr>
            <w:tcW w:w="3405" w:type="dxa"/>
          </w:tcPr>
          <w:p w14:paraId="5B76FF68" w14:textId="3084278A" w:rsidR="005009DE" w:rsidRPr="00A905A1" w:rsidDel="00396561" w:rsidRDefault="005009DE" w:rsidP="00A550E2">
            <w:pPr>
              <w:widowControl/>
              <w:autoSpaceDE/>
              <w:autoSpaceDN/>
              <w:adjustRightInd/>
              <w:spacing w:before="120" w:after="120" w:line="240" w:lineRule="atLeast"/>
              <w:textAlignment w:val="baseline"/>
              <w:rPr>
                <w:rFonts w:ascii="Arial" w:hAnsi="Arial" w:cs="Arial"/>
                <w:b/>
                <w:bCs/>
                <w:spacing w:val="-22"/>
                <w:sz w:val="22"/>
                <w:szCs w:val="22"/>
              </w:rPr>
            </w:pPr>
            <w:r w:rsidRPr="00636B7A">
              <w:rPr>
                <w:rFonts w:ascii="Arial" w:hAnsi="Arial" w:cs="Arial"/>
                <w:b/>
                <w:color w:val="000000"/>
                <w:spacing w:val="2"/>
                <w:sz w:val="22"/>
                <w:szCs w:val="22"/>
                <w:lang w:eastAsia="en-US"/>
              </w:rPr>
              <w:t>National Energy System Operator</w:t>
            </w:r>
            <w:r w:rsidRPr="00636B7A">
              <w:rPr>
                <w:rFonts w:ascii="Arial" w:hAnsi="Arial" w:cs="Arial"/>
                <w:bCs/>
                <w:color w:val="000000"/>
                <w:spacing w:val="2"/>
                <w:sz w:val="22"/>
                <w:szCs w:val="22"/>
                <w:lang w:eastAsia="en-US"/>
              </w:rPr>
              <w:t xml:space="preserve"> or </w:t>
            </w:r>
            <w:r w:rsidRPr="00636B7A">
              <w:rPr>
                <w:rFonts w:ascii="Arial" w:hAnsi="Arial" w:cs="Arial"/>
                <w:b/>
                <w:color w:val="000000"/>
                <w:spacing w:val="2"/>
                <w:sz w:val="22"/>
                <w:szCs w:val="22"/>
                <w:lang w:eastAsia="en-US"/>
              </w:rPr>
              <w:t>NESO</w:t>
            </w:r>
          </w:p>
        </w:tc>
        <w:tc>
          <w:tcPr>
            <w:tcW w:w="6212" w:type="dxa"/>
          </w:tcPr>
          <w:p w14:paraId="7F312B6B" w14:textId="6AF6B74D" w:rsidR="005009DE" w:rsidRPr="00636B7A" w:rsidDel="00396561" w:rsidRDefault="005009DE" w:rsidP="00A550E2">
            <w:pPr>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bCs/>
                <w:color w:val="000000"/>
                <w:spacing w:val="2"/>
                <w:sz w:val="22"/>
                <w:szCs w:val="22"/>
                <w:lang w:eastAsia="en-US"/>
              </w:rPr>
              <w:t>shall mean</w:t>
            </w:r>
            <w:r w:rsidRPr="00636B7A">
              <w:rPr>
                <w:rFonts w:ascii="Arial" w:hAnsi="Arial" w:cs="Arial"/>
                <w:b/>
                <w:color w:val="000000"/>
                <w:spacing w:val="2"/>
                <w:sz w:val="22"/>
                <w:szCs w:val="22"/>
                <w:lang w:eastAsia="en-US"/>
              </w:rPr>
              <w:t xml:space="preserve"> </w:t>
            </w:r>
            <w:r w:rsidRPr="00636B7A">
              <w:rPr>
                <w:rFonts w:ascii="Arial" w:hAnsi="Arial" w:cs="Arial"/>
                <w:bCs/>
                <w:color w:val="000000"/>
                <w:spacing w:val="2"/>
                <w:sz w:val="22"/>
                <w:szCs w:val="22"/>
                <w:lang w:eastAsia="en-US"/>
              </w:rPr>
              <w:t>National Energy System Operator Limited with company number 11014226 as the designated ISOP and holder of the ESO Licence and the GSP Licence;</w:t>
            </w:r>
          </w:p>
        </w:tc>
      </w:tr>
      <w:tr w:rsidR="005009DE" w:rsidRPr="00636B7A" w14:paraId="417F5C8A" w14:textId="77777777" w:rsidTr="00AB58E1">
        <w:trPr>
          <w:trHeight w:val="300"/>
        </w:trPr>
        <w:tc>
          <w:tcPr>
            <w:tcW w:w="3405" w:type="dxa"/>
          </w:tcPr>
          <w:p w14:paraId="02C7789A" w14:textId="699084E7" w:rsidR="005009DE" w:rsidRPr="00A905A1" w:rsidDel="00396561" w:rsidRDefault="005009DE" w:rsidP="00A550E2">
            <w:pPr>
              <w:kinsoku w:val="0"/>
              <w:overflowPunct w:val="0"/>
              <w:autoSpaceDE/>
              <w:autoSpaceDN/>
              <w:adjustRightInd/>
              <w:spacing w:before="120" w:after="120" w:line="240" w:lineRule="atLeast"/>
              <w:textAlignment w:val="baseline"/>
              <w:rPr>
                <w:rFonts w:ascii="Arial" w:hAnsi="Arial" w:cs="Arial"/>
                <w:b/>
                <w:bCs/>
                <w:spacing w:val="-22"/>
                <w:sz w:val="22"/>
                <w:szCs w:val="22"/>
              </w:rPr>
            </w:pPr>
            <w:r w:rsidRPr="00A905A1">
              <w:rPr>
                <w:rFonts w:ascii="Arial" w:hAnsi="Arial" w:cs="Arial"/>
                <w:b/>
                <w:bCs/>
                <w:spacing w:val="1"/>
                <w:sz w:val="22"/>
                <w:szCs w:val="22"/>
              </w:rPr>
              <w:t>NETS SQSS or SQSS</w:t>
            </w:r>
          </w:p>
        </w:tc>
        <w:tc>
          <w:tcPr>
            <w:tcW w:w="6212" w:type="dxa"/>
          </w:tcPr>
          <w:p w14:paraId="396A63B1" w14:textId="19C931F1" w:rsidR="005009DE" w:rsidRPr="00636B7A" w:rsidDel="00396561" w:rsidRDefault="005009DE" w:rsidP="00A550E2">
            <w:pPr>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z w:val="22"/>
                <w:szCs w:val="22"/>
              </w:rPr>
              <w:t>means the National Electricity Transmission System Security and Quality of Supply Standard. The SQSS sets out a co</w:t>
            </w:r>
            <w:r w:rsidRPr="00636B7A">
              <w:rPr>
                <w:rFonts w:ascii="Arial" w:hAnsi="Arial" w:cs="Arial"/>
                <w:sz w:val="22"/>
                <w:szCs w:val="22"/>
              </w:rPr>
              <w:softHyphen/>
              <w:t>ordinated set of criteria and methodologies that the Transmission Licensees shall use in the planning and operation of the national electricity transmission system;</w:t>
            </w:r>
          </w:p>
        </w:tc>
      </w:tr>
      <w:tr w:rsidR="005009DE" w:rsidRPr="00636B7A" w14:paraId="1863228F" w14:textId="77777777" w:rsidTr="00AB58E1">
        <w:trPr>
          <w:trHeight w:val="300"/>
        </w:trPr>
        <w:tc>
          <w:tcPr>
            <w:tcW w:w="3405" w:type="dxa"/>
          </w:tcPr>
          <w:p w14:paraId="57FE8ABE" w14:textId="46BDD7A0" w:rsidR="005009DE" w:rsidRPr="00636B7A" w:rsidRDefault="005009DE" w:rsidP="00A550E2">
            <w:pPr>
              <w:kinsoku w:val="0"/>
              <w:overflowPunct w:val="0"/>
              <w:autoSpaceDE/>
              <w:autoSpaceDN/>
              <w:adjustRightInd/>
              <w:spacing w:before="120" w:after="120" w:line="240" w:lineRule="atLeast"/>
              <w:textAlignment w:val="baseline"/>
              <w:rPr>
                <w:rFonts w:ascii="Arial" w:hAnsi="Arial" w:cs="Arial"/>
                <w:b/>
                <w:bCs/>
                <w:spacing w:val="7"/>
                <w:sz w:val="22"/>
                <w:szCs w:val="22"/>
              </w:rPr>
            </w:pPr>
            <w:r w:rsidRPr="00A905A1">
              <w:rPr>
                <w:rFonts w:ascii="Arial" w:hAnsi="Arial" w:cs="Arial"/>
                <w:b/>
                <w:bCs/>
                <w:spacing w:val="1"/>
                <w:sz w:val="22"/>
                <w:szCs w:val="22"/>
              </w:rPr>
              <w:t>NGET</w:t>
            </w:r>
          </w:p>
        </w:tc>
        <w:tc>
          <w:tcPr>
            <w:tcW w:w="6212" w:type="dxa"/>
          </w:tcPr>
          <w:p w14:paraId="5B1D917C" w14:textId="0E49EB8B" w:rsidR="005009DE" w:rsidRPr="00636B7A" w:rsidRDefault="005009DE" w:rsidP="00A550E2">
            <w:pPr>
              <w:tabs>
                <w:tab w:val="left" w:pos="1985"/>
              </w:tabs>
              <w:kinsoku w:val="0"/>
              <w:overflowPunct w:val="0"/>
              <w:autoSpaceDE/>
              <w:autoSpaceDN/>
              <w:adjustRightInd/>
              <w:spacing w:before="120" w:after="120" w:line="240" w:lineRule="atLeast"/>
              <w:textAlignment w:val="baseline"/>
              <w:rPr>
                <w:rFonts w:ascii="Arial" w:hAnsi="Arial" w:cs="Arial"/>
                <w:spacing w:val="7"/>
                <w:sz w:val="22"/>
                <w:szCs w:val="22"/>
              </w:rPr>
            </w:pPr>
            <w:r w:rsidRPr="00636B7A">
              <w:rPr>
                <w:rFonts w:ascii="Arial" w:hAnsi="Arial" w:cs="Arial"/>
                <w:spacing w:val="1"/>
                <w:sz w:val="22"/>
                <w:szCs w:val="22"/>
              </w:rPr>
              <w:t xml:space="preserve">shall mean National Grid Electricity Transmission plc with </w:t>
            </w:r>
            <w:r w:rsidRPr="00636B7A">
              <w:rPr>
                <w:rFonts w:ascii="Arial" w:hAnsi="Arial" w:cs="Arial"/>
                <w:spacing w:val="-1"/>
                <w:sz w:val="22"/>
                <w:szCs w:val="22"/>
              </w:rPr>
              <w:t>company number 2366977;</w:t>
            </w:r>
          </w:p>
        </w:tc>
      </w:tr>
      <w:tr w:rsidR="00740D37" w:rsidRPr="00636B7A" w14:paraId="18FE39E9" w14:textId="77777777" w:rsidTr="00AB58E1">
        <w:trPr>
          <w:trHeight w:val="300"/>
        </w:trPr>
        <w:tc>
          <w:tcPr>
            <w:tcW w:w="3405" w:type="dxa"/>
          </w:tcPr>
          <w:p w14:paraId="0A5A5A23" w14:textId="567CF7F6" w:rsidR="00740D37" w:rsidRPr="00A905A1" w:rsidRDefault="00740D37" w:rsidP="00A550E2">
            <w:pPr>
              <w:kinsoku w:val="0"/>
              <w:overflowPunct w:val="0"/>
              <w:autoSpaceDE/>
              <w:autoSpaceDN/>
              <w:adjustRightInd/>
              <w:spacing w:before="120" w:after="120" w:line="240" w:lineRule="atLeast"/>
              <w:textAlignment w:val="baseline"/>
              <w:rPr>
                <w:rFonts w:ascii="Arial" w:hAnsi="Arial" w:cs="Arial"/>
                <w:b/>
                <w:bCs/>
                <w:sz w:val="22"/>
                <w:szCs w:val="22"/>
              </w:rPr>
            </w:pPr>
            <w:r w:rsidRPr="00636B7A">
              <w:rPr>
                <w:rFonts w:ascii="Arial" w:hAnsi="Arial" w:cs="Arial"/>
                <w:b/>
                <w:bCs/>
                <w:spacing w:val="7"/>
                <w:sz w:val="22"/>
                <w:szCs w:val="22"/>
              </w:rPr>
              <w:t xml:space="preserve">Offshore Transmission Owner </w:t>
            </w:r>
            <w:r w:rsidRPr="00A905A1">
              <w:rPr>
                <w:rFonts w:ascii="Arial" w:hAnsi="Arial" w:cs="Arial"/>
                <w:spacing w:val="7"/>
                <w:sz w:val="22"/>
                <w:szCs w:val="22"/>
              </w:rPr>
              <w:t>or</w:t>
            </w:r>
            <w:r w:rsidRPr="00636B7A">
              <w:rPr>
                <w:rFonts w:ascii="Arial" w:hAnsi="Arial" w:cs="Arial"/>
                <w:b/>
                <w:bCs/>
                <w:spacing w:val="7"/>
                <w:sz w:val="22"/>
                <w:szCs w:val="22"/>
              </w:rPr>
              <w:t xml:space="preserve"> OFTO</w:t>
            </w:r>
          </w:p>
        </w:tc>
        <w:tc>
          <w:tcPr>
            <w:tcW w:w="6212" w:type="dxa"/>
          </w:tcPr>
          <w:p w14:paraId="4740B8CC" w14:textId="18894FB3" w:rsidR="00740D37" w:rsidRPr="00636B7A" w:rsidRDefault="00740D37" w:rsidP="00A550E2">
            <w:pPr>
              <w:kinsoku w:val="0"/>
              <w:overflowPunct w:val="0"/>
              <w:autoSpaceDE/>
              <w:autoSpaceDN/>
              <w:adjustRightInd/>
              <w:spacing w:before="120" w:after="120" w:line="240" w:lineRule="atLeast"/>
              <w:textAlignment w:val="baseline"/>
              <w:rPr>
                <w:rFonts w:ascii="Arial" w:hAnsi="Arial" w:cs="Arial"/>
                <w:sz w:val="22"/>
                <w:szCs w:val="22"/>
              </w:rPr>
            </w:pPr>
            <w:r w:rsidRPr="00636B7A">
              <w:rPr>
                <w:rFonts w:ascii="Arial" w:hAnsi="Arial" w:cs="Arial"/>
                <w:spacing w:val="7"/>
                <w:sz w:val="22"/>
                <w:szCs w:val="22"/>
              </w:rPr>
              <w:t xml:space="preserve">means a Transmission Licensee in relation to whose </w:t>
            </w:r>
            <w:r w:rsidRPr="00636B7A">
              <w:rPr>
                <w:rFonts w:ascii="Arial" w:hAnsi="Arial" w:cs="Arial"/>
                <w:spacing w:val="-1"/>
                <w:sz w:val="22"/>
                <w:szCs w:val="22"/>
              </w:rPr>
              <w:t>Transmission Licence the Standard Conditions in Section E</w:t>
            </w:r>
            <w:r w:rsidRPr="00636B7A">
              <w:rPr>
                <w:rFonts w:ascii="Arial" w:hAnsi="Arial" w:cs="Arial"/>
                <w:b/>
                <w:bCs/>
                <w:sz w:val="22"/>
                <w:szCs w:val="22"/>
              </w:rPr>
              <w:t xml:space="preserve"> </w:t>
            </w:r>
            <w:r w:rsidRPr="00636B7A">
              <w:rPr>
                <w:rFonts w:ascii="Arial" w:hAnsi="Arial" w:cs="Arial"/>
                <w:sz w:val="22"/>
                <w:szCs w:val="22"/>
              </w:rPr>
              <w:t>(offshore transmission owner standard conditions) have been given effect;</w:t>
            </w:r>
          </w:p>
        </w:tc>
      </w:tr>
      <w:tr w:rsidR="00740D37" w:rsidRPr="00636B7A" w14:paraId="731F88D1" w14:textId="77777777" w:rsidTr="00AB58E1">
        <w:trPr>
          <w:trHeight w:val="300"/>
        </w:trPr>
        <w:tc>
          <w:tcPr>
            <w:tcW w:w="3405" w:type="dxa"/>
          </w:tcPr>
          <w:p w14:paraId="1CC7824E" w14:textId="703C5723"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z w:val="22"/>
                <w:szCs w:val="22"/>
              </w:rPr>
            </w:pPr>
            <w:r w:rsidRPr="00A905A1">
              <w:rPr>
                <w:rFonts w:ascii="Arial" w:hAnsi="Arial" w:cs="Arial"/>
                <w:b/>
                <w:bCs/>
                <w:sz w:val="22"/>
                <w:szCs w:val="22"/>
              </w:rPr>
              <w:t>Panel</w:t>
            </w:r>
          </w:p>
        </w:tc>
        <w:tc>
          <w:tcPr>
            <w:tcW w:w="6212" w:type="dxa"/>
          </w:tcPr>
          <w:p w14:paraId="2CDE9C51" w14:textId="75AE82B2"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r w:rsidRPr="00636B7A">
              <w:rPr>
                <w:rFonts w:ascii="Arial" w:hAnsi="Arial" w:cs="Arial"/>
                <w:sz w:val="22"/>
                <w:szCs w:val="22"/>
              </w:rPr>
              <w:t xml:space="preserve">shall mean the SQSS Review Panel established by the </w:t>
            </w:r>
            <w:r w:rsidR="00BC588E" w:rsidRPr="00636B7A">
              <w:rPr>
                <w:rFonts w:ascii="Arial" w:hAnsi="Arial" w:cs="Arial"/>
                <w:sz w:val="22"/>
                <w:szCs w:val="22"/>
              </w:rPr>
              <w:t>ISOP</w:t>
            </w:r>
            <w:r w:rsidR="00244FC9">
              <w:rPr>
                <w:rFonts w:ascii="Arial" w:hAnsi="Arial" w:cs="Arial"/>
                <w:sz w:val="22"/>
                <w:szCs w:val="22"/>
              </w:rPr>
              <w:t>,</w:t>
            </w:r>
            <w:r w:rsidR="00BC588E" w:rsidRPr="00636B7A">
              <w:rPr>
                <w:rFonts w:ascii="Arial" w:hAnsi="Arial" w:cs="Arial"/>
                <w:sz w:val="22"/>
                <w:szCs w:val="22"/>
              </w:rPr>
              <w:t xml:space="preserve"> </w:t>
            </w:r>
            <w:r w:rsidRPr="00636B7A">
              <w:rPr>
                <w:rFonts w:ascii="Arial" w:hAnsi="Arial" w:cs="Arial"/>
                <w:spacing w:val="-5"/>
                <w:sz w:val="22"/>
                <w:szCs w:val="22"/>
              </w:rPr>
              <w:t>NGET,</w:t>
            </w:r>
            <w:r w:rsidRPr="00636B7A">
              <w:rPr>
                <w:rFonts w:ascii="Arial" w:hAnsi="Arial" w:cs="Arial"/>
                <w:sz w:val="22"/>
                <w:szCs w:val="22"/>
              </w:rPr>
              <w:t xml:space="preserve"> SHET and SPT which shall be constituted in accordance with Section 4;</w:t>
            </w:r>
          </w:p>
        </w:tc>
      </w:tr>
      <w:tr w:rsidR="00740D37" w:rsidRPr="00636B7A" w14:paraId="534914BF" w14:textId="77777777" w:rsidTr="00AB58E1">
        <w:trPr>
          <w:trHeight w:val="300"/>
        </w:trPr>
        <w:tc>
          <w:tcPr>
            <w:tcW w:w="3405" w:type="dxa"/>
          </w:tcPr>
          <w:p w14:paraId="23C24317" w14:textId="77777777"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z w:val="22"/>
                <w:szCs w:val="22"/>
              </w:rPr>
            </w:pPr>
            <w:r w:rsidRPr="00A905A1">
              <w:rPr>
                <w:rFonts w:ascii="Arial" w:hAnsi="Arial" w:cs="Arial"/>
                <w:b/>
                <w:bCs/>
                <w:sz w:val="22"/>
                <w:szCs w:val="22"/>
              </w:rPr>
              <w:t>Secretary</w:t>
            </w:r>
          </w:p>
        </w:tc>
        <w:tc>
          <w:tcPr>
            <w:tcW w:w="6212" w:type="dxa"/>
          </w:tcPr>
          <w:p w14:paraId="6E948898" w14:textId="77777777"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r w:rsidRPr="00636B7A">
              <w:rPr>
                <w:rFonts w:ascii="Arial" w:hAnsi="Arial" w:cs="Arial"/>
                <w:sz w:val="22"/>
                <w:szCs w:val="22"/>
              </w:rPr>
              <w:t>shall mean the secretary of the Review Panel appointed in accordance with Paragraph 4.4;</w:t>
            </w:r>
          </w:p>
        </w:tc>
      </w:tr>
      <w:tr w:rsidR="00740D37" w:rsidRPr="00636B7A" w14:paraId="29FC9A64" w14:textId="77777777" w:rsidTr="00AB58E1">
        <w:trPr>
          <w:trHeight w:val="300"/>
        </w:trPr>
        <w:tc>
          <w:tcPr>
            <w:tcW w:w="3405" w:type="dxa"/>
          </w:tcPr>
          <w:p w14:paraId="72145A19" w14:textId="1758EE40"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z w:val="22"/>
                <w:szCs w:val="22"/>
              </w:rPr>
            </w:pPr>
            <w:r w:rsidRPr="00A905A1">
              <w:rPr>
                <w:rFonts w:ascii="Arial" w:hAnsi="Arial" w:cs="Arial"/>
                <w:b/>
                <w:bCs/>
                <w:spacing w:val="-2"/>
                <w:sz w:val="22"/>
                <w:szCs w:val="22"/>
              </w:rPr>
              <w:t>SHET</w:t>
            </w:r>
          </w:p>
        </w:tc>
        <w:tc>
          <w:tcPr>
            <w:tcW w:w="6212" w:type="dxa"/>
          </w:tcPr>
          <w:p w14:paraId="11D16AD8" w14:textId="2C81BCE7"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r w:rsidRPr="00636B7A">
              <w:rPr>
                <w:rFonts w:ascii="Arial" w:hAnsi="Arial" w:cs="Arial"/>
                <w:spacing w:val="-2"/>
                <w:sz w:val="22"/>
                <w:szCs w:val="22"/>
              </w:rPr>
              <w:t>shall mean Scottish Hydro Electric Transmission plc with company number SC213461;</w:t>
            </w:r>
          </w:p>
        </w:tc>
      </w:tr>
      <w:tr w:rsidR="00740D37" w:rsidRPr="00636B7A" w14:paraId="3CA08280" w14:textId="77777777" w:rsidTr="00AB58E1">
        <w:trPr>
          <w:trHeight w:val="300"/>
        </w:trPr>
        <w:tc>
          <w:tcPr>
            <w:tcW w:w="3405" w:type="dxa"/>
          </w:tcPr>
          <w:p w14:paraId="5D4117F3" w14:textId="63DA5AC0"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pacing w:val="-2"/>
                <w:sz w:val="22"/>
                <w:szCs w:val="22"/>
              </w:rPr>
            </w:pPr>
            <w:r w:rsidRPr="00A905A1">
              <w:rPr>
                <w:rFonts w:ascii="Arial" w:hAnsi="Arial" w:cs="Arial"/>
                <w:b/>
                <w:bCs/>
                <w:spacing w:val="7"/>
                <w:sz w:val="22"/>
                <w:szCs w:val="22"/>
              </w:rPr>
              <w:t>SPT</w:t>
            </w:r>
          </w:p>
        </w:tc>
        <w:tc>
          <w:tcPr>
            <w:tcW w:w="6212" w:type="dxa"/>
          </w:tcPr>
          <w:p w14:paraId="2540A902" w14:textId="7254D5AD"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pacing w:val="-2"/>
                <w:sz w:val="22"/>
                <w:szCs w:val="22"/>
              </w:rPr>
            </w:pPr>
            <w:r w:rsidRPr="00636B7A">
              <w:rPr>
                <w:rFonts w:ascii="Arial" w:hAnsi="Arial" w:cs="Arial"/>
                <w:spacing w:val="7"/>
                <w:sz w:val="22"/>
                <w:szCs w:val="22"/>
              </w:rPr>
              <w:t>shall mean Scottish Power Transmission Limited with</w:t>
            </w:r>
            <w:r w:rsidRPr="00636B7A">
              <w:rPr>
                <w:rFonts w:ascii="Arial" w:hAnsi="Arial" w:cs="Arial"/>
                <w:sz w:val="22"/>
                <w:szCs w:val="22"/>
              </w:rPr>
              <w:t xml:space="preserve"> company number SC189126;</w:t>
            </w:r>
          </w:p>
        </w:tc>
      </w:tr>
      <w:tr w:rsidR="00740D37" w:rsidRPr="00636B7A" w14:paraId="37CA54E6" w14:textId="77777777" w:rsidTr="00AB58E1">
        <w:trPr>
          <w:trHeight w:val="300"/>
        </w:trPr>
        <w:tc>
          <w:tcPr>
            <w:tcW w:w="3405" w:type="dxa"/>
          </w:tcPr>
          <w:p w14:paraId="74BB3AFE" w14:textId="6F28D764"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pacing w:val="7"/>
                <w:sz w:val="22"/>
                <w:szCs w:val="22"/>
              </w:rPr>
            </w:pPr>
            <w:r w:rsidRPr="00A905A1">
              <w:rPr>
                <w:rFonts w:ascii="Arial" w:hAnsi="Arial" w:cs="Arial"/>
                <w:b/>
                <w:bCs/>
                <w:spacing w:val="7"/>
                <w:sz w:val="22"/>
                <w:szCs w:val="22"/>
              </w:rPr>
              <w:t>Transmission Licence</w:t>
            </w:r>
          </w:p>
        </w:tc>
        <w:tc>
          <w:tcPr>
            <w:tcW w:w="6212" w:type="dxa"/>
          </w:tcPr>
          <w:p w14:paraId="4DD321F3" w14:textId="3B964ECD"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pacing w:val="-2"/>
                <w:sz w:val="22"/>
                <w:szCs w:val="22"/>
              </w:rPr>
            </w:pPr>
            <w:r w:rsidRPr="00636B7A">
              <w:rPr>
                <w:rFonts w:ascii="Arial" w:hAnsi="Arial" w:cs="Arial"/>
                <w:sz w:val="22"/>
                <w:szCs w:val="22"/>
              </w:rPr>
              <w:t>shall mean a transmission licence granted or treated as</w:t>
            </w:r>
            <w:r w:rsidRPr="00636B7A">
              <w:rPr>
                <w:rFonts w:ascii="Arial" w:hAnsi="Arial" w:cs="Arial"/>
                <w:sz w:val="22"/>
                <w:szCs w:val="22"/>
              </w:rPr>
              <w:br/>
              <w:t>granted under Section 6(1)(b) of the Electricity Act 1989;</w:t>
            </w:r>
          </w:p>
        </w:tc>
      </w:tr>
      <w:tr w:rsidR="00740D37" w:rsidRPr="00636B7A" w14:paraId="0E3A98C4" w14:textId="77777777" w:rsidTr="00AB58E1">
        <w:trPr>
          <w:trHeight w:val="300"/>
        </w:trPr>
        <w:tc>
          <w:tcPr>
            <w:tcW w:w="3405" w:type="dxa"/>
          </w:tcPr>
          <w:p w14:paraId="659417B0" w14:textId="405414F4"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pacing w:val="7"/>
                <w:sz w:val="22"/>
                <w:szCs w:val="22"/>
              </w:rPr>
            </w:pPr>
            <w:r w:rsidRPr="00A905A1">
              <w:rPr>
                <w:rFonts w:ascii="Arial" w:hAnsi="Arial" w:cs="Arial"/>
                <w:b/>
                <w:bCs/>
                <w:sz w:val="22"/>
                <w:szCs w:val="22"/>
              </w:rPr>
              <w:t>Transmission Licensee</w:t>
            </w:r>
          </w:p>
        </w:tc>
        <w:tc>
          <w:tcPr>
            <w:tcW w:w="6212" w:type="dxa"/>
          </w:tcPr>
          <w:p w14:paraId="7D5DB01F" w14:textId="6E98ADEA"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r w:rsidRPr="00636B7A">
              <w:rPr>
                <w:rFonts w:ascii="Arial" w:hAnsi="Arial" w:cs="Arial"/>
                <w:spacing w:val="-2"/>
                <w:sz w:val="22"/>
                <w:szCs w:val="22"/>
              </w:rPr>
              <w:t>shall mean the holder for the time being of a Transmission Licence;</w:t>
            </w:r>
          </w:p>
        </w:tc>
      </w:tr>
    </w:tbl>
    <w:p w14:paraId="0E5A827A" w14:textId="77777777" w:rsidR="00447ED4" w:rsidRDefault="00447ED4">
      <w:pPr>
        <w:kinsoku w:val="0"/>
        <w:overflowPunct w:val="0"/>
        <w:autoSpaceDE/>
        <w:autoSpaceDN/>
        <w:adjustRightInd/>
        <w:spacing w:after="386" w:line="20" w:lineRule="exact"/>
        <w:textAlignment w:val="baseline"/>
        <w:rPr>
          <w:sz w:val="24"/>
          <w:szCs w:val="24"/>
        </w:rPr>
      </w:pPr>
    </w:p>
    <w:p w14:paraId="414C3665" w14:textId="77777777" w:rsidR="00447ED4" w:rsidRDefault="00447ED4">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1.2</w:t>
      </w:r>
      <w:r>
        <w:rPr>
          <w:rFonts w:ascii="Arial" w:hAnsi="Arial" w:cs="Arial"/>
          <w:sz w:val="22"/>
          <w:szCs w:val="22"/>
        </w:rPr>
        <w:tab/>
        <w:t>Interpretations</w:t>
      </w:r>
    </w:p>
    <w:p w14:paraId="23CFA3C0" w14:textId="77777777" w:rsidR="00447ED4" w:rsidRDefault="00447ED4">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Pr>
          <w:rFonts w:ascii="Arial" w:hAnsi="Arial" w:cs="Arial"/>
          <w:spacing w:val="-3"/>
          <w:sz w:val="22"/>
          <w:szCs w:val="22"/>
        </w:rPr>
        <w:t xml:space="preserve">1.2.1 Except as otherwise provided herein and unless the context otherwise admits, words and expressions used herein shall have the same meaning as defined in the </w:t>
      </w:r>
      <w:r w:rsidRPr="00207ADC">
        <w:rPr>
          <w:rFonts w:ascii="Arial" w:hAnsi="Arial" w:cs="Arial"/>
          <w:b/>
          <w:bCs/>
          <w:spacing w:val="-3"/>
          <w:sz w:val="22"/>
          <w:szCs w:val="22"/>
        </w:rPr>
        <w:t>SQSS</w:t>
      </w:r>
      <w:r>
        <w:rPr>
          <w:rFonts w:ascii="Arial" w:hAnsi="Arial" w:cs="Arial"/>
          <w:spacing w:val="-3"/>
          <w:sz w:val="22"/>
          <w:szCs w:val="22"/>
        </w:rPr>
        <w:t>.</w:t>
      </w:r>
    </w:p>
    <w:p w14:paraId="6FC9B52B" w14:textId="77777777" w:rsidR="00447ED4" w:rsidRDefault="00447ED4">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Pr>
          <w:rFonts w:ascii="Arial" w:hAnsi="Arial" w:cs="Arial"/>
          <w:sz w:val="22"/>
          <w:szCs w:val="22"/>
        </w:rPr>
        <w:t>1.2.2 Words importing the singular only also include the plural and vice versa where the context requires. Words importing the masculine only also include the feminine.</w:t>
      </w:r>
    </w:p>
    <w:p w14:paraId="28382A35" w14:textId="441F36C4" w:rsidR="00447ED4" w:rsidRDefault="00447ED4">
      <w:pPr>
        <w:kinsoku w:val="0"/>
        <w:overflowPunct w:val="0"/>
        <w:autoSpaceDE/>
        <w:autoSpaceDN/>
        <w:adjustRightInd/>
        <w:spacing w:before="234" w:line="255" w:lineRule="exact"/>
        <w:ind w:left="1296" w:hanging="576"/>
        <w:jc w:val="both"/>
        <w:textAlignment w:val="baseline"/>
        <w:rPr>
          <w:rFonts w:ascii="Arial" w:hAnsi="Arial" w:cs="Arial"/>
          <w:sz w:val="22"/>
          <w:szCs w:val="22"/>
        </w:rPr>
      </w:pPr>
      <w:r>
        <w:rPr>
          <w:rFonts w:ascii="Arial" w:hAnsi="Arial" w:cs="Arial"/>
          <w:sz w:val="22"/>
          <w:szCs w:val="22"/>
        </w:rPr>
        <w:t xml:space="preserve">1.2.3 Headings and titles shall not be taken into consideration in the interpretation or construction of the words and expressions used in this </w:t>
      </w:r>
      <w:r w:rsidRPr="00207ADC">
        <w:rPr>
          <w:rFonts w:ascii="Arial" w:hAnsi="Arial" w:cs="Arial"/>
          <w:b/>
          <w:bCs/>
          <w:sz w:val="22"/>
          <w:szCs w:val="22"/>
        </w:rPr>
        <w:t>Governance Framework</w:t>
      </w:r>
      <w:r>
        <w:rPr>
          <w:rFonts w:ascii="Arial" w:hAnsi="Arial" w:cs="Arial"/>
          <w:sz w:val="22"/>
          <w:szCs w:val="22"/>
        </w:rPr>
        <w:t>.</w:t>
      </w:r>
    </w:p>
    <w:p w14:paraId="0DB80933" w14:textId="77777777" w:rsidR="00447ED4" w:rsidRDefault="00447ED4">
      <w:pPr>
        <w:widowControl/>
        <w:rPr>
          <w:sz w:val="24"/>
          <w:szCs w:val="24"/>
        </w:rPr>
        <w:sectPr w:rsidR="00447ED4">
          <w:pgSz w:w="12240" w:h="15840"/>
          <w:pgMar w:top="1360" w:right="1401" w:bottom="691" w:left="1459" w:header="720" w:footer="720" w:gutter="0"/>
          <w:cols w:space="720"/>
          <w:noEndnote/>
        </w:sectPr>
      </w:pPr>
    </w:p>
    <w:p w14:paraId="6845AA1D" w14:textId="2280D00F" w:rsidR="00447ED4" w:rsidRDefault="00447ED4">
      <w:pPr>
        <w:tabs>
          <w:tab w:val="left" w:pos="720"/>
        </w:tabs>
        <w:kinsoku w:val="0"/>
        <w:overflowPunct w:val="0"/>
        <w:autoSpaceDE/>
        <w:autoSpaceDN/>
        <w:adjustRightInd/>
        <w:spacing w:before="13" w:line="261" w:lineRule="exact"/>
        <w:textAlignment w:val="baseline"/>
        <w:rPr>
          <w:rFonts w:ascii="Arial" w:hAnsi="Arial" w:cs="Arial"/>
          <w:b/>
          <w:bCs/>
          <w:spacing w:val="-3"/>
          <w:sz w:val="23"/>
          <w:szCs w:val="23"/>
        </w:rPr>
      </w:pPr>
      <w:r>
        <w:rPr>
          <w:rFonts w:ascii="Arial" w:hAnsi="Arial" w:cs="Arial"/>
          <w:b/>
          <w:bCs/>
          <w:spacing w:val="-3"/>
          <w:sz w:val="23"/>
          <w:szCs w:val="23"/>
        </w:rPr>
        <w:t>2</w:t>
      </w:r>
      <w:r>
        <w:rPr>
          <w:rFonts w:ascii="Arial" w:hAnsi="Arial" w:cs="Arial"/>
          <w:b/>
          <w:bCs/>
          <w:spacing w:val="-3"/>
          <w:sz w:val="23"/>
          <w:szCs w:val="23"/>
        </w:rPr>
        <w:tab/>
        <w:t>Introduction</w:t>
      </w:r>
    </w:p>
    <w:p w14:paraId="2447F287" w14:textId="6EFACFB3" w:rsidR="00447ED4" w:rsidRDefault="00447ED4" w:rsidP="00A905A1">
      <w:pPr>
        <w:tabs>
          <w:tab w:val="left" w:pos="720"/>
        </w:tabs>
        <w:kinsoku w:val="0"/>
        <w:overflowPunct w:val="0"/>
        <w:autoSpaceDE/>
        <w:autoSpaceDN/>
        <w:adjustRightInd/>
        <w:spacing w:before="240" w:line="251" w:lineRule="exact"/>
        <w:ind w:left="1"/>
        <w:textAlignment w:val="baseline"/>
        <w:rPr>
          <w:rFonts w:ascii="Arial" w:hAnsi="Arial" w:cs="Arial"/>
          <w:sz w:val="22"/>
          <w:szCs w:val="22"/>
        </w:rPr>
      </w:pPr>
      <w:r>
        <w:rPr>
          <w:rFonts w:ascii="Arial" w:hAnsi="Arial" w:cs="Arial"/>
          <w:sz w:val="22"/>
          <w:szCs w:val="22"/>
        </w:rPr>
        <w:t>2.1</w:t>
      </w:r>
      <w:r>
        <w:rPr>
          <w:rFonts w:ascii="Arial" w:hAnsi="Arial" w:cs="Arial"/>
          <w:sz w:val="22"/>
          <w:szCs w:val="22"/>
        </w:rPr>
        <w:tab/>
        <w:t xml:space="preserve">The Electricity Act 1989 requires </w:t>
      </w:r>
      <w:r w:rsidRPr="00207ADC">
        <w:rPr>
          <w:rFonts w:ascii="Arial" w:hAnsi="Arial" w:cs="Arial"/>
          <w:b/>
          <w:bCs/>
          <w:sz w:val="22"/>
          <w:szCs w:val="22"/>
        </w:rPr>
        <w:t>Licensees</w:t>
      </w:r>
      <w:r>
        <w:rPr>
          <w:rFonts w:ascii="Arial" w:hAnsi="Arial" w:cs="Arial"/>
          <w:sz w:val="22"/>
          <w:szCs w:val="22"/>
        </w:rPr>
        <w:t xml:space="preserve"> to develop and maintain an</w:t>
      </w:r>
      <w:r w:rsidR="00B51002">
        <w:rPr>
          <w:rFonts w:ascii="Arial" w:hAnsi="Arial" w:cs="Arial"/>
          <w:sz w:val="22"/>
          <w:szCs w:val="22"/>
        </w:rPr>
        <w:t xml:space="preserve"> </w:t>
      </w:r>
      <w:r>
        <w:rPr>
          <w:rFonts w:ascii="Arial" w:hAnsi="Arial" w:cs="Arial"/>
          <w:sz w:val="22"/>
          <w:szCs w:val="22"/>
        </w:rPr>
        <w:t>efficient, co-ordinated and economical system of electricity transmission.</w:t>
      </w:r>
    </w:p>
    <w:p w14:paraId="772FE81A" w14:textId="34FA0257" w:rsidR="00396561" w:rsidRDefault="00447ED4" w:rsidP="00396561">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Pr>
          <w:rFonts w:ascii="Arial" w:hAnsi="Arial" w:cs="Arial"/>
          <w:spacing w:val="2"/>
          <w:sz w:val="22"/>
          <w:szCs w:val="22"/>
        </w:rPr>
        <w:t>2.2</w:t>
      </w:r>
      <w:r>
        <w:rPr>
          <w:rFonts w:ascii="Arial" w:hAnsi="Arial" w:cs="Arial"/>
          <w:spacing w:val="2"/>
          <w:sz w:val="22"/>
          <w:szCs w:val="22"/>
        </w:rPr>
        <w:tab/>
        <w:t xml:space="preserve">The </w:t>
      </w:r>
      <w:r w:rsidRPr="00207ADC">
        <w:rPr>
          <w:rFonts w:ascii="Arial" w:hAnsi="Arial" w:cs="Arial"/>
          <w:b/>
          <w:bCs/>
          <w:spacing w:val="2"/>
          <w:sz w:val="22"/>
          <w:szCs w:val="22"/>
        </w:rPr>
        <w:t>Transmission Licences</w:t>
      </w:r>
      <w:r>
        <w:rPr>
          <w:rFonts w:ascii="Arial" w:hAnsi="Arial" w:cs="Arial"/>
          <w:spacing w:val="2"/>
          <w:sz w:val="22"/>
          <w:szCs w:val="22"/>
        </w:rPr>
        <w:t xml:space="preserve"> place an obligation upon the </w:t>
      </w:r>
      <w:r w:rsidRPr="00207ADC">
        <w:rPr>
          <w:rFonts w:ascii="Arial" w:hAnsi="Arial" w:cs="Arial"/>
          <w:b/>
          <w:bCs/>
          <w:spacing w:val="2"/>
          <w:sz w:val="22"/>
          <w:szCs w:val="22"/>
        </w:rPr>
        <w:t xml:space="preserve">Transmission </w:t>
      </w:r>
      <w:r w:rsidRPr="006F6BD0">
        <w:rPr>
          <w:rFonts w:ascii="Arial" w:hAnsi="Arial" w:cs="Arial"/>
          <w:b/>
          <w:bCs/>
          <w:spacing w:val="2"/>
          <w:sz w:val="22"/>
          <w:szCs w:val="22"/>
        </w:rPr>
        <w:t>Licensee</w:t>
      </w:r>
      <w:r w:rsidR="006F6BD0">
        <w:rPr>
          <w:rFonts w:ascii="Arial" w:hAnsi="Arial" w:cs="Arial"/>
          <w:b/>
          <w:bCs/>
          <w:spacing w:val="2"/>
          <w:sz w:val="22"/>
          <w:szCs w:val="22"/>
        </w:rPr>
        <w:t>s</w:t>
      </w:r>
      <w:r w:rsidR="00396561">
        <w:rPr>
          <w:rFonts w:ascii="Arial" w:hAnsi="Arial" w:cs="Arial"/>
          <w:b/>
          <w:bCs/>
          <w:spacing w:val="2"/>
          <w:sz w:val="22"/>
          <w:szCs w:val="22"/>
        </w:rPr>
        <w:t xml:space="preserve"> </w:t>
      </w:r>
      <w:r>
        <w:rPr>
          <w:rFonts w:ascii="Arial" w:hAnsi="Arial" w:cs="Arial"/>
          <w:spacing w:val="2"/>
          <w:sz w:val="22"/>
          <w:szCs w:val="22"/>
        </w:rPr>
        <w:t>to</w:t>
      </w:r>
      <w:r w:rsidR="006F6BD0">
        <w:rPr>
          <w:rFonts w:ascii="Arial" w:hAnsi="Arial" w:cs="Arial"/>
          <w:spacing w:val="2"/>
          <w:sz w:val="22"/>
          <w:szCs w:val="22"/>
        </w:rPr>
        <w:t xml:space="preserve"> </w:t>
      </w:r>
      <w:r w:rsidR="006F6BD0">
        <w:rPr>
          <w:rFonts w:ascii="Arial" w:hAnsi="Arial" w:cs="Arial"/>
          <w:sz w:val="22"/>
          <w:szCs w:val="22"/>
        </w:rPr>
        <w:t xml:space="preserve">plan, develop and operate their systems in accordance with, amongst other things, the </w:t>
      </w:r>
      <w:r w:rsidR="006F6BD0" w:rsidRPr="00F95C51">
        <w:rPr>
          <w:rFonts w:ascii="Arial" w:hAnsi="Arial" w:cs="Arial"/>
          <w:b/>
          <w:bCs/>
          <w:sz w:val="22"/>
          <w:szCs w:val="22"/>
        </w:rPr>
        <w:t>SQSS</w:t>
      </w:r>
      <w:r w:rsidR="006F6BD0">
        <w:rPr>
          <w:rFonts w:ascii="Arial" w:hAnsi="Arial" w:cs="Arial"/>
          <w:sz w:val="22"/>
          <w:szCs w:val="22"/>
        </w:rPr>
        <w:t xml:space="preserve">. In addition, </w:t>
      </w:r>
      <w:r w:rsidR="00396561">
        <w:rPr>
          <w:rFonts w:ascii="Arial" w:hAnsi="Arial" w:cs="Arial"/>
          <w:sz w:val="22"/>
          <w:szCs w:val="22"/>
        </w:rPr>
        <w:t xml:space="preserve">the </w:t>
      </w:r>
      <w:r w:rsidR="00396561" w:rsidRPr="00396561">
        <w:rPr>
          <w:rFonts w:ascii="Arial" w:hAnsi="Arial" w:cs="Arial"/>
          <w:b/>
          <w:bCs/>
          <w:sz w:val="22"/>
          <w:szCs w:val="22"/>
        </w:rPr>
        <w:t xml:space="preserve">ESO </w:t>
      </w:r>
      <w:r w:rsidR="006F6BD0" w:rsidRPr="00F95C51">
        <w:rPr>
          <w:rFonts w:ascii="Arial" w:hAnsi="Arial" w:cs="Arial"/>
          <w:b/>
          <w:bCs/>
          <w:sz w:val="22"/>
          <w:szCs w:val="22"/>
        </w:rPr>
        <w:t>Licence</w:t>
      </w:r>
      <w:r w:rsidR="006F6BD0">
        <w:rPr>
          <w:rFonts w:ascii="Arial" w:hAnsi="Arial" w:cs="Arial"/>
          <w:sz w:val="22"/>
          <w:szCs w:val="22"/>
        </w:rPr>
        <w:t xml:space="preserve"> places an obligation on </w:t>
      </w:r>
      <w:r w:rsidR="00396561">
        <w:rPr>
          <w:rFonts w:ascii="Arial" w:hAnsi="Arial" w:cs="Arial"/>
          <w:sz w:val="22"/>
          <w:szCs w:val="22"/>
        </w:rPr>
        <w:t xml:space="preserve">the </w:t>
      </w:r>
      <w:r w:rsidR="00396561" w:rsidRPr="00396561">
        <w:rPr>
          <w:rFonts w:ascii="Arial" w:hAnsi="Arial" w:cs="Arial"/>
          <w:b/>
          <w:bCs/>
          <w:sz w:val="22"/>
          <w:szCs w:val="22"/>
        </w:rPr>
        <w:t>ISOP</w:t>
      </w:r>
      <w:r w:rsidR="006F6BD0">
        <w:rPr>
          <w:rFonts w:ascii="Arial" w:hAnsi="Arial" w:cs="Arial"/>
          <w:sz w:val="22"/>
          <w:szCs w:val="22"/>
        </w:rPr>
        <w:t xml:space="preserve"> to coordinate and direct the flow of electricity onto and over the National Electricity Transmission System, in accordance with</w:t>
      </w:r>
      <w:del w:id="0" w:author="Teri Puddefoot (NESO)" w:date="2025-01-07T14:09:00Z">
        <w:r w:rsidR="006F6BD0" w:rsidDel="0057019A">
          <w:rPr>
            <w:rFonts w:ascii="Arial" w:hAnsi="Arial" w:cs="Arial"/>
            <w:sz w:val="22"/>
            <w:szCs w:val="22"/>
          </w:rPr>
          <w:delText>, amongst other things,</w:delText>
        </w:r>
      </w:del>
      <w:r w:rsidR="006F6BD0">
        <w:rPr>
          <w:rFonts w:ascii="Arial" w:hAnsi="Arial" w:cs="Arial"/>
          <w:sz w:val="22"/>
          <w:szCs w:val="22"/>
        </w:rPr>
        <w:t xml:space="preserve"> the </w:t>
      </w:r>
      <w:r w:rsidR="006F6BD0" w:rsidRPr="00F95C51">
        <w:rPr>
          <w:rFonts w:ascii="Arial" w:hAnsi="Arial" w:cs="Arial"/>
          <w:b/>
          <w:bCs/>
          <w:sz w:val="22"/>
          <w:szCs w:val="22"/>
        </w:rPr>
        <w:t>SQSS</w:t>
      </w:r>
      <w:ins w:id="1" w:author="Teri Puddefoot (NESO)" w:date="2025-01-07T14:10:00Z">
        <w:r w:rsidR="00EE5AC1">
          <w:rPr>
            <w:rFonts w:ascii="Arial" w:hAnsi="Arial" w:cs="Arial"/>
            <w:sz w:val="22"/>
            <w:szCs w:val="22"/>
          </w:rPr>
          <w:t xml:space="preserve">, </w:t>
        </w:r>
        <w:r w:rsidR="00EE5AC1" w:rsidRPr="00EE5AC1">
          <w:rPr>
            <w:rFonts w:ascii="Arial" w:hAnsi="Arial" w:cs="Arial"/>
            <w:sz w:val="22"/>
            <w:szCs w:val="22"/>
          </w:rPr>
          <w:t>together with the STC, the Grid Code or such other standard of planning and operation as the Authority may approve from time to time, and with which the licensee may be required to comply (following consultation, where appropriate, with any Authorised Electricity Operator liable to be materially affected thereby).</w:t>
        </w:r>
      </w:ins>
      <w:del w:id="2" w:author="Teri Puddefoot (NESO)" w:date="2025-01-07T14:10:00Z">
        <w:r w:rsidR="006F6BD0" w:rsidDel="00EE5AC1">
          <w:rPr>
            <w:rFonts w:ascii="Arial" w:hAnsi="Arial" w:cs="Arial"/>
            <w:sz w:val="22"/>
            <w:szCs w:val="22"/>
          </w:rPr>
          <w:delText>.</w:delText>
        </w:r>
      </w:del>
    </w:p>
    <w:p w14:paraId="03E81D18" w14:textId="77777777" w:rsidR="00447ED4" w:rsidRDefault="00447ED4" w:rsidP="00396561">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Pr>
          <w:rFonts w:ascii="Arial" w:hAnsi="Arial" w:cs="Arial"/>
          <w:sz w:val="22"/>
          <w:szCs w:val="22"/>
        </w:rPr>
        <w:t>2.3</w:t>
      </w:r>
      <w:r>
        <w:rPr>
          <w:rFonts w:ascii="Arial" w:hAnsi="Arial" w:cs="Arial"/>
          <w:sz w:val="22"/>
          <w:szCs w:val="22"/>
        </w:rPr>
        <w:tab/>
        <w:t xml:space="preserve">In order to facilitate these requirements, the </w:t>
      </w:r>
      <w:r w:rsidRPr="00207ADC">
        <w:rPr>
          <w:rFonts w:ascii="Arial" w:hAnsi="Arial" w:cs="Arial"/>
          <w:b/>
          <w:bCs/>
          <w:sz w:val="22"/>
          <w:szCs w:val="22"/>
        </w:rPr>
        <w:t>SQSS</w:t>
      </w:r>
      <w:r>
        <w:rPr>
          <w:rFonts w:ascii="Arial" w:hAnsi="Arial" w:cs="Arial"/>
          <w:sz w:val="22"/>
          <w:szCs w:val="22"/>
        </w:rPr>
        <w:t xml:space="preserve"> may need, from time to time, to be</w:t>
      </w:r>
    </w:p>
    <w:p w14:paraId="7AB0C7B4" w14:textId="77777777" w:rsidR="00447ED4" w:rsidRDefault="00447ED4">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6AEA481D" w14:textId="2CD59FB5" w:rsidR="00447ED4" w:rsidRDefault="00447ED4">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Pr>
          <w:rFonts w:ascii="Arial" w:hAnsi="Arial" w:cs="Arial"/>
          <w:spacing w:val="-2"/>
          <w:sz w:val="22"/>
          <w:szCs w:val="22"/>
        </w:rPr>
        <w:t>2.4</w:t>
      </w:r>
      <w:r>
        <w:rPr>
          <w:rFonts w:ascii="Arial" w:hAnsi="Arial" w:cs="Arial"/>
          <w:spacing w:val="-2"/>
          <w:sz w:val="22"/>
          <w:szCs w:val="22"/>
        </w:rPr>
        <w:tab/>
        <w:t xml:space="preserve">The </w:t>
      </w:r>
      <w:r w:rsidRPr="00207ADC">
        <w:rPr>
          <w:rFonts w:ascii="Arial" w:hAnsi="Arial" w:cs="Arial"/>
          <w:b/>
          <w:bCs/>
          <w:spacing w:val="-2"/>
          <w:sz w:val="22"/>
          <w:szCs w:val="22"/>
        </w:rPr>
        <w:t>Panel</w:t>
      </w:r>
      <w:r>
        <w:rPr>
          <w:rFonts w:ascii="Arial" w:hAnsi="Arial" w:cs="Arial"/>
          <w:spacing w:val="-2"/>
          <w:sz w:val="22"/>
          <w:szCs w:val="22"/>
        </w:rPr>
        <w:t xml:space="preserve"> is the co-ordinator, not a decision making body. The purpose of the </w:t>
      </w:r>
      <w:r w:rsidRPr="00207ADC">
        <w:rPr>
          <w:rFonts w:ascii="Arial" w:hAnsi="Arial" w:cs="Arial"/>
          <w:b/>
          <w:bCs/>
          <w:spacing w:val="-2"/>
          <w:sz w:val="22"/>
          <w:szCs w:val="22"/>
        </w:rPr>
        <w:t>Panel</w:t>
      </w:r>
      <w:r>
        <w:rPr>
          <w:rFonts w:ascii="Arial" w:hAnsi="Arial" w:cs="Arial"/>
          <w:spacing w:val="-2"/>
          <w:sz w:val="22"/>
          <w:szCs w:val="22"/>
        </w:rPr>
        <w:t xml:space="preserve"> is to</w:t>
      </w:r>
    </w:p>
    <w:p w14:paraId="38DD66F7" w14:textId="77777777" w:rsidR="00447ED4" w:rsidRDefault="00447ED4">
      <w:pPr>
        <w:kinsoku w:val="0"/>
        <w:overflowPunct w:val="0"/>
        <w:autoSpaceDE/>
        <w:autoSpaceDN/>
        <w:adjustRightInd/>
        <w:spacing w:before="3" w:line="251" w:lineRule="exact"/>
        <w:ind w:left="720"/>
        <w:textAlignment w:val="baseline"/>
        <w:rPr>
          <w:rFonts w:ascii="Arial" w:hAnsi="Arial" w:cs="Arial"/>
          <w:sz w:val="22"/>
          <w:szCs w:val="22"/>
        </w:rPr>
      </w:pPr>
      <w:r>
        <w:rPr>
          <w:rFonts w:ascii="Arial" w:hAnsi="Arial" w:cs="Arial"/>
          <w:sz w:val="22"/>
          <w:szCs w:val="22"/>
        </w:rPr>
        <w:t xml:space="preserve">consider developments to the </w:t>
      </w:r>
      <w:r w:rsidRPr="00207ADC">
        <w:rPr>
          <w:rFonts w:ascii="Arial" w:hAnsi="Arial" w:cs="Arial"/>
          <w:b/>
          <w:bCs/>
          <w:sz w:val="22"/>
          <w:szCs w:val="22"/>
        </w:rPr>
        <w:t>SQSS</w:t>
      </w:r>
      <w:r>
        <w:rPr>
          <w:rFonts w:ascii="Arial" w:hAnsi="Arial" w:cs="Arial"/>
          <w:sz w:val="22"/>
          <w:szCs w:val="22"/>
        </w:rPr>
        <w:t xml:space="preserve"> and recommend </w:t>
      </w:r>
      <w:r w:rsidRPr="00207ADC">
        <w:rPr>
          <w:rFonts w:ascii="Arial" w:hAnsi="Arial" w:cs="Arial"/>
          <w:b/>
          <w:bCs/>
          <w:sz w:val="22"/>
          <w:szCs w:val="22"/>
        </w:rPr>
        <w:t>SQSS</w:t>
      </w:r>
      <w:r>
        <w:rPr>
          <w:rFonts w:ascii="Arial" w:hAnsi="Arial" w:cs="Arial"/>
          <w:sz w:val="22"/>
          <w:szCs w:val="22"/>
        </w:rPr>
        <w:t xml:space="preserve"> changes to the </w:t>
      </w:r>
      <w:r w:rsidRPr="00207ADC">
        <w:rPr>
          <w:rFonts w:ascii="Arial" w:hAnsi="Arial" w:cs="Arial"/>
          <w:b/>
          <w:bCs/>
          <w:sz w:val="22"/>
          <w:szCs w:val="22"/>
        </w:rPr>
        <w:t>Authority</w:t>
      </w:r>
      <w:r>
        <w:rPr>
          <w:rFonts w:ascii="Arial" w:hAnsi="Arial" w:cs="Arial"/>
          <w:sz w:val="22"/>
          <w:szCs w:val="22"/>
        </w:rPr>
        <w:t>.</w:t>
      </w:r>
    </w:p>
    <w:p w14:paraId="20C3D0E6" w14:textId="1A90CBC6" w:rsidR="00447ED4" w:rsidRDefault="00447ED4">
      <w:pPr>
        <w:tabs>
          <w:tab w:val="left" w:pos="720"/>
        </w:tabs>
        <w:kinsoku w:val="0"/>
        <w:overflowPunct w:val="0"/>
        <w:autoSpaceDE/>
        <w:autoSpaceDN/>
        <w:adjustRightInd/>
        <w:spacing w:before="244" w:line="251" w:lineRule="exact"/>
        <w:textAlignment w:val="baseline"/>
        <w:rPr>
          <w:rFonts w:ascii="Arial" w:hAnsi="Arial" w:cs="Arial"/>
          <w:sz w:val="22"/>
          <w:szCs w:val="22"/>
        </w:rPr>
      </w:pPr>
      <w:r>
        <w:rPr>
          <w:rFonts w:ascii="Arial" w:hAnsi="Arial" w:cs="Arial"/>
          <w:sz w:val="22"/>
          <w:szCs w:val="22"/>
        </w:rPr>
        <w:t>2.5</w:t>
      </w:r>
      <w:r>
        <w:rPr>
          <w:rFonts w:ascii="Arial" w:hAnsi="Arial" w:cs="Arial"/>
          <w:sz w:val="22"/>
          <w:szCs w:val="22"/>
        </w:rPr>
        <w:tab/>
        <w:t xml:space="preserve">The </w:t>
      </w:r>
      <w:r w:rsidRPr="00207ADC">
        <w:rPr>
          <w:rFonts w:ascii="Arial" w:hAnsi="Arial" w:cs="Arial"/>
          <w:b/>
          <w:bCs/>
          <w:sz w:val="22"/>
          <w:szCs w:val="22"/>
        </w:rPr>
        <w:t>Governance Framework</w:t>
      </w:r>
      <w:r>
        <w:rPr>
          <w:rFonts w:ascii="Arial" w:hAnsi="Arial" w:cs="Arial"/>
          <w:sz w:val="22"/>
          <w:szCs w:val="22"/>
        </w:rPr>
        <w:t xml:space="preserve"> sets out:</w:t>
      </w:r>
    </w:p>
    <w:p w14:paraId="468657B4" w14:textId="207426AC" w:rsidR="00E14FBC" w:rsidRDefault="00447ED4" w:rsidP="00E14FBC">
      <w:pPr>
        <w:kinsoku w:val="0"/>
        <w:overflowPunct w:val="0"/>
        <w:autoSpaceDE/>
        <w:autoSpaceDN/>
        <w:adjustRightInd/>
        <w:spacing w:line="470" w:lineRule="exact"/>
        <w:ind w:left="720" w:right="1296"/>
        <w:textAlignment w:val="baseline"/>
        <w:rPr>
          <w:ins w:id="3" w:author="Teri Puddefoot (NESO)" w:date="2025-01-09T20:09:00Z"/>
          <w:rFonts w:ascii="Arial" w:hAnsi="Arial" w:cs="Arial"/>
          <w:sz w:val="22"/>
          <w:szCs w:val="22"/>
        </w:rPr>
      </w:pPr>
      <w:r>
        <w:rPr>
          <w:rFonts w:ascii="Arial" w:hAnsi="Arial" w:cs="Arial"/>
          <w:sz w:val="22"/>
          <w:szCs w:val="22"/>
        </w:rPr>
        <w:t xml:space="preserve">2.5.1 arrangements for the establishment and composition of the </w:t>
      </w:r>
      <w:r w:rsidRPr="00207ADC">
        <w:rPr>
          <w:rFonts w:ascii="Arial" w:hAnsi="Arial" w:cs="Arial"/>
          <w:b/>
          <w:bCs/>
          <w:sz w:val="22"/>
          <w:szCs w:val="22"/>
        </w:rPr>
        <w:t>Panel</w:t>
      </w:r>
      <w:ins w:id="4" w:author="Teri Puddefoot (NESO)" w:date="2025-01-09T20:08:00Z">
        <w:r w:rsidR="00D96A4A">
          <w:rPr>
            <w:rFonts w:ascii="Arial" w:hAnsi="Arial" w:cs="Arial"/>
            <w:b/>
            <w:bCs/>
            <w:sz w:val="22"/>
            <w:szCs w:val="22"/>
          </w:rPr>
          <w:t xml:space="preserve">, </w:t>
        </w:r>
        <w:r w:rsidR="00C74B26">
          <w:rPr>
            <w:rFonts w:ascii="Arial" w:hAnsi="Arial" w:cs="Arial"/>
            <w:b/>
            <w:bCs/>
            <w:sz w:val="22"/>
            <w:szCs w:val="22"/>
          </w:rPr>
          <w:t>to include a</w:t>
        </w:r>
      </w:ins>
      <w:ins w:id="5" w:author="Teri Puddefoot (NESO)" w:date="2025-01-09T20:09:00Z">
        <w:r w:rsidR="00E14FBC">
          <w:rPr>
            <w:rFonts w:ascii="Arial" w:hAnsi="Arial" w:cs="Arial"/>
            <w:b/>
            <w:bCs/>
            <w:sz w:val="22"/>
            <w:szCs w:val="22"/>
          </w:rPr>
          <w:t xml:space="preserve"> Panel</w:t>
        </w:r>
      </w:ins>
      <w:ins w:id="6" w:author="Teri Puddefoot (NESO)" w:date="2025-01-09T20:08:00Z">
        <w:r w:rsidR="00C74B26">
          <w:rPr>
            <w:rFonts w:ascii="Arial" w:hAnsi="Arial" w:cs="Arial"/>
            <w:b/>
            <w:bCs/>
            <w:sz w:val="22"/>
            <w:szCs w:val="22"/>
          </w:rPr>
          <w:t xml:space="preserve"> Chair</w:t>
        </w:r>
      </w:ins>
      <w:ins w:id="7" w:author="Teri Puddefoot (NESO)" w:date="2025-01-09T20:09:00Z">
        <w:r w:rsidR="00E14FBC">
          <w:rPr>
            <w:rFonts w:ascii="Arial" w:hAnsi="Arial" w:cs="Arial"/>
            <w:sz w:val="22"/>
            <w:szCs w:val="22"/>
          </w:rPr>
          <w:t xml:space="preserve"> </w:t>
        </w:r>
      </w:ins>
      <w:del w:id="8" w:author="Teri Puddefoot (NESO)" w:date="2025-01-09T20:09:00Z">
        <w:r w:rsidDel="00E14FBC">
          <w:rPr>
            <w:rFonts w:ascii="Arial" w:hAnsi="Arial" w:cs="Arial"/>
            <w:sz w:val="22"/>
            <w:szCs w:val="22"/>
          </w:rPr>
          <w:delText xml:space="preserve">; </w:delText>
        </w:r>
      </w:del>
      <w:r>
        <w:rPr>
          <w:rFonts w:ascii="Arial" w:hAnsi="Arial" w:cs="Arial"/>
          <w:sz w:val="22"/>
          <w:szCs w:val="22"/>
        </w:rPr>
        <w:t>and</w:t>
      </w:r>
      <w:ins w:id="9" w:author="Teri Puddefoot (NESO)" w:date="2025-01-09T20:09:00Z">
        <w:r w:rsidR="00E14FBC">
          <w:rPr>
            <w:rFonts w:ascii="Arial" w:hAnsi="Arial" w:cs="Arial"/>
            <w:sz w:val="22"/>
            <w:szCs w:val="22"/>
          </w:rPr>
          <w:t>;</w:t>
        </w:r>
      </w:ins>
      <w:r>
        <w:rPr>
          <w:rFonts w:ascii="Arial" w:hAnsi="Arial" w:cs="Arial"/>
          <w:sz w:val="22"/>
          <w:szCs w:val="22"/>
        </w:rPr>
        <w:t xml:space="preserve"> </w:t>
      </w:r>
    </w:p>
    <w:p w14:paraId="1331BFC1" w14:textId="105C7878" w:rsidR="00447ED4" w:rsidRPr="00E14FBC" w:rsidRDefault="00447ED4" w:rsidP="00E14FBC">
      <w:pPr>
        <w:kinsoku w:val="0"/>
        <w:overflowPunct w:val="0"/>
        <w:autoSpaceDE/>
        <w:autoSpaceDN/>
        <w:adjustRightInd/>
        <w:spacing w:line="470" w:lineRule="exact"/>
        <w:ind w:left="720" w:right="1296"/>
        <w:textAlignment w:val="baseline"/>
        <w:rPr>
          <w:rFonts w:ascii="Arial" w:hAnsi="Arial" w:cs="Arial"/>
          <w:sz w:val="22"/>
          <w:szCs w:val="22"/>
        </w:rPr>
      </w:pPr>
      <w:r>
        <w:rPr>
          <w:rFonts w:ascii="Arial" w:hAnsi="Arial" w:cs="Arial"/>
          <w:sz w:val="22"/>
          <w:szCs w:val="22"/>
        </w:rPr>
        <w:t xml:space="preserve">2.5.2 the procedure for proposing Modifications to the </w:t>
      </w:r>
      <w:r w:rsidRPr="00207ADC">
        <w:rPr>
          <w:rFonts w:ascii="Arial" w:hAnsi="Arial" w:cs="Arial"/>
          <w:b/>
          <w:bCs/>
          <w:sz w:val="22"/>
          <w:szCs w:val="22"/>
        </w:rPr>
        <w:t>SQSS</w:t>
      </w:r>
      <w:r>
        <w:rPr>
          <w:rFonts w:ascii="Arial" w:hAnsi="Arial" w:cs="Arial"/>
          <w:sz w:val="22"/>
          <w:szCs w:val="22"/>
        </w:rPr>
        <w:t>.</w:t>
      </w:r>
    </w:p>
    <w:p w14:paraId="76960B6D" w14:textId="7B8ADD8B" w:rsidR="00447ED4" w:rsidRDefault="00447ED4">
      <w:pPr>
        <w:tabs>
          <w:tab w:val="left" w:pos="720"/>
        </w:tabs>
        <w:kinsoku w:val="0"/>
        <w:overflowPunct w:val="0"/>
        <w:autoSpaceDE/>
        <w:autoSpaceDN/>
        <w:adjustRightInd/>
        <w:spacing w:before="287" w:line="251" w:lineRule="exact"/>
        <w:textAlignment w:val="baseline"/>
        <w:rPr>
          <w:rFonts w:ascii="Arial" w:hAnsi="Arial" w:cs="Arial"/>
          <w:sz w:val="22"/>
          <w:szCs w:val="22"/>
        </w:rPr>
      </w:pPr>
      <w:r>
        <w:rPr>
          <w:rFonts w:ascii="Arial" w:hAnsi="Arial" w:cs="Arial"/>
          <w:sz w:val="22"/>
          <w:szCs w:val="22"/>
        </w:rPr>
        <w:t>2.6</w:t>
      </w:r>
      <w:r>
        <w:rPr>
          <w:rFonts w:ascii="Arial" w:hAnsi="Arial" w:cs="Arial"/>
          <w:sz w:val="22"/>
          <w:szCs w:val="22"/>
        </w:rPr>
        <w:tab/>
        <w:t xml:space="preserve">The </w:t>
      </w:r>
      <w:r w:rsidRPr="00207ADC">
        <w:rPr>
          <w:rFonts w:ascii="Arial" w:hAnsi="Arial" w:cs="Arial"/>
          <w:b/>
          <w:bCs/>
          <w:sz w:val="22"/>
          <w:szCs w:val="22"/>
        </w:rPr>
        <w:t>Governance Framework</w:t>
      </w:r>
      <w:r>
        <w:rPr>
          <w:rFonts w:ascii="Arial" w:hAnsi="Arial" w:cs="Arial"/>
          <w:sz w:val="22"/>
          <w:szCs w:val="22"/>
        </w:rPr>
        <w:t xml:space="preserve"> governs the industry led process for reviewing, and</w:t>
      </w:r>
    </w:p>
    <w:p w14:paraId="75415D44" w14:textId="076BB228" w:rsidR="00447ED4" w:rsidRDefault="00447ED4">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w:t>
      </w:r>
      <w:r w:rsidR="006645C6">
        <w:rPr>
          <w:rFonts w:ascii="Arial" w:hAnsi="Arial" w:cs="Arial"/>
          <w:sz w:val="22"/>
          <w:szCs w:val="22"/>
        </w:rPr>
        <w:t xml:space="preserve">modifications </w:t>
      </w:r>
      <w:r>
        <w:rPr>
          <w:rFonts w:ascii="Arial" w:hAnsi="Arial" w:cs="Arial"/>
          <w:sz w:val="22"/>
          <w:szCs w:val="22"/>
        </w:rPr>
        <w:t xml:space="preserve">to, the </w:t>
      </w:r>
      <w:r w:rsidRPr="00207ADC">
        <w:rPr>
          <w:rFonts w:ascii="Arial" w:hAnsi="Arial" w:cs="Arial"/>
          <w:b/>
          <w:bCs/>
          <w:sz w:val="22"/>
          <w:szCs w:val="22"/>
        </w:rPr>
        <w:t>SQSS</w:t>
      </w:r>
      <w:r>
        <w:rPr>
          <w:rFonts w:ascii="Arial" w:hAnsi="Arial" w:cs="Arial"/>
          <w:sz w:val="22"/>
          <w:szCs w:val="22"/>
        </w:rPr>
        <w:t xml:space="preserve">. </w:t>
      </w:r>
      <w:del w:id="10" w:author="Stuart McLarnon (NESO)" w:date="2025-01-13T11:43:00Z">
        <w:r w:rsidDel="00D36677">
          <w:rPr>
            <w:rFonts w:ascii="Arial" w:hAnsi="Arial" w:cs="Arial"/>
            <w:sz w:val="22"/>
            <w:szCs w:val="22"/>
          </w:rPr>
          <w:delText xml:space="preserve">This is based on </w:delText>
        </w:r>
        <w:r w:rsidRPr="004A7A70" w:rsidDel="00D36677">
          <w:rPr>
            <w:rFonts w:ascii="Arial" w:hAnsi="Arial" w:cs="Arial"/>
            <w:sz w:val="22"/>
            <w:szCs w:val="22"/>
          </w:rPr>
          <w:delText>voluntary industry co-operation</w:delText>
        </w:r>
        <w:r w:rsidDel="00D36677">
          <w:rPr>
            <w:rFonts w:ascii="Arial" w:hAnsi="Arial" w:cs="Arial"/>
            <w:sz w:val="22"/>
            <w:szCs w:val="22"/>
          </w:rPr>
          <w:delText xml:space="preserve">. </w:delText>
        </w:r>
      </w:del>
      <w:r>
        <w:rPr>
          <w:rFonts w:ascii="Arial" w:hAnsi="Arial" w:cs="Arial"/>
          <w:sz w:val="22"/>
          <w:szCs w:val="22"/>
        </w:rPr>
        <w:t xml:space="preserve">The </w:t>
      </w:r>
      <w:r w:rsidRPr="00207ADC">
        <w:rPr>
          <w:rFonts w:ascii="Arial" w:hAnsi="Arial" w:cs="Arial"/>
          <w:b/>
          <w:bCs/>
          <w:sz w:val="22"/>
          <w:szCs w:val="22"/>
        </w:rPr>
        <w:t>Governance Framework</w:t>
      </w:r>
      <w:r>
        <w:rPr>
          <w:rFonts w:ascii="Arial" w:hAnsi="Arial" w:cs="Arial"/>
          <w:sz w:val="22"/>
          <w:szCs w:val="22"/>
        </w:rPr>
        <w:t xml:space="preserve"> is not intended to reflect upon the powers and decisions of the </w:t>
      </w:r>
      <w:r w:rsidRPr="00207ADC">
        <w:rPr>
          <w:rFonts w:ascii="Arial" w:hAnsi="Arial" w:cs="Arial"/>
          <w:b/>
          <w:bCs/>
          <w:sz w:val="22"/>
          <w:szCs w:val="22"/>
        </w:rPr>
        <w:t xml:space="preserve">Authority </w:t>
      </w:r>
      <w:r>
        <w:rPr>
          <w:rFonts w:ascii="Arial" w:hAnsi="Arial" w:cs="Arial"/>
          <w:sz w:val="22"/>
          <w:szCs w:val="22"/>
        </w:rPr>
        <w:t xml:space="preserve">in relation to the </w:t>
      </w:r>
      <w:r w:rsidRPr="00207ADC">
        <w:rPr>
          <w:rFonts w:ascii="Arial" w:hAnsi="Arial" w:cs="Arial"/>
          <w:b/>
          <w:bCs/>
          <w:sz w:val="22"/>
          <w:szCs w:val="22"/>
        </w:rPr>
        <w:t>SQSS</w:t>
      </w:r>
      <w:r>
        <w:rPr>
          <w:rFonts w:ascii="Arial" w:hAnsi="Arial" w:cs="Arial"/>
          <w:sz w:val="22"/>
          <w:szCs w:val="22"/>
        </w:rPr>
        <w:t>.</w:t>
      </w:r>
    </w:p>
    <w:p w14:paraId="67A3DF87" w14:textId="77777777" w:rsidR="00447ED4" w:rsidRDefault="00447ED4">
      <w:pPr>
        <w:widowControl/>
        <w:rPr>
          <w:sz w:val="24"/>
          <w:szCs w:val="24"/>
        </w:rPr>
        <w:sectPr w:rsidR="00447ED4">
          <w:pgSz w:w="12240" w:h="15840"/>
          <w:pgMar w:top="1300" w:right="1399" w:bottom="686" w:left="1415" w:header="720" w:footer="720" w:gutter="0"/>
          <w:cols w:space="720"/>
          <w:noEndnote/>
        </w:sectPr>
      </w:pPr>
    </w:p>
    <w:p w14:paraId="14C3388E" w14:textId="07BAD97C" w:rsidR="00447ED4" w:rsidRDefault="00447ED4">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Pr>
          <w:rFonts w:ascii="Arial" w:hAnsi="Arial" w:cs="Arial"/>
          <w:b/>
          <w:bCs/>
          <w:sz w:val="22"/>
          <w:szCs w:val="22"/>
        </w:rPr>
        <w:t>3</w:t>
      </w:r>
      <w:r>
        <w:rPr>
          <w:rFonts w:ascii="Arial" w:hAnsi="Arial" w:cs="Arial"/>
          <w:b/>
          <w:bCs/>
          <w:sz w:val="22"/>
          <w:szCs w:val="22"/>
        </w:rPr>
        <w:tab/>
        <w:t>SQSS Objectives</w:t>
      </w:r>
    </w:p>
    <w:p w14:paraId="2E39768E" w14:textId="153CC610" w:rsidR="003559D3" w:rsidRDefault="00447ED4" w:rsidP="003559D3">
      <w:pPr>
        <w:tabs>
          <w:tab w:val="left" w:pos="720"/>
        </w:tabs>
        <w:kinsoku w:val="0"/>
        <w:overflowPunct w:val="0"/>
        <w:autoSpaceDE/>
        <w:autoSpaceDN/>
        <w:adjustRightInd/>
        <w:spacing w:before="233" w:line="252" w:lineRule="exact"/>
        <w:textAlignment w:val="baseline"/>
        <w:rPr>
          <w:rFonts w:ascii="Arial" w:hAnsi="Arial" w:cs="Arial"/>
          <w:spacing w:val="6"/>
          <w:sz w:val="22"/>
          <w:szCs w:val="22"/>
        </w:rPr>
      </w:pPr>
      <w:r>
        <w:rPr>
          <w:rFonts w:ascii="Arial" w:hAnsi="Arial" w:cs="Arial"/>
          <w:spacing w:val="6"/>
          <w:sz w:val="22"/>
          <w:szCs w:val="22"/>
        </w:rPr>
        <w:t>3.1</w:t>
      </w:r>
      <w:r>
        <w:rPr>
          <w:rFonts w:ascii="Arial" w:hAnsi="Arial" w:cs="Arial"/>
          <w:spacing w:val="6"/>
          <w:sz w:val="22"/>
          <w:szCs w:val="22"/>
        </w:rPr>
        <w:tab/>
      </w:r>
      <w:r w:rsidR="00002903" w:rsidRPr="00A905A1">
        <w:rPr>
          <w:rStyle w:val="normaltextrun"/>
          <w:rFonts w:ascii="Arial" w:hAnsi="Arial" w:cs="Arial"/>
          <w:sz w:val="22"/>
          <w:szCs w:val="22"/>
        </w:rPr>
        <w:t xml:space="preserve">The </w:t>
      </w:r>
      <w:r w:rsidR="00002903" w:rsidRPr="00A905A1">
        <w:rPr>
          <w:rStyle w:val="normaltextrun"/>
          <w:rFonts w:ascii="Arial" w:hAnsi="Arial" w:cs="Arial"/>
          <w:b/>
          <w:bCs/>
          <w:sz w:val="22"/>
          <w:szCs w:val="22"/>
        </w:rPr>
        <w:t>Panel</w:t>
      </w:r>
      <w:r w:rsidR="00002903" w:rsidRPr="00A905A1">
        <w:rPr>
          <w:rStyle w:val="normaltextrun"/>
          <w:rFonts w:ascii="Arial" w:hAnsi="Arial" w:cs="Arial"/>
          <w:sz w:val="22"/>
          <w:szCs w:val="22"/>
        </w:rPr>
        <w:t xml:space="preserve"> shall endeavour at all times to perform its functions to ensure efficient</w:t>
      </w:r>
      <w:r w:rsidR="00002903" w:rsidRPr="00A905A1">
        <w:rPr>
          <w:rStyle w:val="eop"/>
          <w:rFonts w:ascii="Arial" w:hAnsi="Arial" w:cs="Arial"/>
          <w:sz w:val="22"/>
          <w:szCs w:val="22"/>
        </w:rPr>
        <w:t> </w:t>
      </w:r>
      <w:r w:rsidR="00002903" w:rsidRPr="00A905A1">
        <w:rPr>
          <w:rStyle w:val="normaltextrun"/>
          <w:rFonts w:ascii="Arial" w:hAnsi="Arial" w:cs="Arial"/>
          <w:sz w:val="22"/>
          <w:szCs w:val="22"/>
        </w:rPr>
        <w:t xml:space="preserve">discharge by each of the </w:t>
      </w:r>
      <w:r w:rsidR="00002903" w:rsidRPr="00A905A1">
        <w:rPr>
          <w:rStyle w:val="normaltextrun"/>
          <w:rFonts w:ascii="Arial" w:hAnsi="Arial" w:cs="Arial"/>
          <w:b/>
          <w:bCs/>
          <w:sz w:val="22"/>
          <w:szCs w:val="22"/>
        </w:rPr>
        <w:t>Transmission Licensees</w:t>
      </w:r>
      <w:r w:rsidR="00002903" w:rsidRPr="00A905A1">
        <w:rPr>
          <w:rStyle w:val="normaltextrun"/>
          <w:rFonts w:ascii="Arial" w:hAnsi="Arial" w:cs="Arial"/>
          <w:sz w:val="22"/>
          <w:szCs w:val="22"/>
        </w:rPr>
        <w:t xml:space="preserve"> of the obligations imposed upon it under the Electricity Act, </w:t>
      </w:r>
      <w:r w:rsidR="00002903" w:rsidRPr="00A905A1">
        <w:rPr>
          <w:rStyle w:val="normaltextrun"/>
          <w:rFonts w:ascii="Arial" w:hAnsi="Arial" w:cs="Arial"/>
          <w:color w:val="0070C0"/>
          <w:sz w:val="22"/>
          <w:szCs w:val="22"/>
        </w:rPr>
        <w:t xml:space="preserve">and by the </w:t>
      </w:r>
      <w:r w:rsidR="00002903" w:rsidRPr="00A905A1">
        <w:rPr>
          <w:rStyle w:val="normaltextrun"/>
          <w:rFonts w:ascii="Arial" w:hAnsi="Arial" w:cs="Arial"/>
          <w:b/>
          <w:bCs/>
          <w:color w:val="0070C0"/>
          <w:sz w:val="22"/>
          <w:szCs w:val="22"/>
        </w:rPr>
        <w:t>ISOP</w:t>
      </w:r>
      <w:r w:rsidR="00002903" w:rsidRPr="00A905A1">
        <w:rPr>
          <w:rStyle w:val="normaltextrun"/>
          <w:rFonts w:ascii="Arial" w:hAnsi="Arial" w:cs="Arial"/>
          <w:color w:val="0070C0"/>
          <w:sz w:val="22"/>
          <w:szCs w:val="22"/>
        </w:rPr>
        <w:t xml:space="preserve"> </w:t>
      </w:r>
      <w:r w:rsidR="00002903" w:rsidRPr="00A905A1">
        <w:rPr>
          <w:rStyle w:val="eop"/>
          <w:rFonts w:ascii="Arial" w:hAnsi="Arial" w:cs="Arial"/>
          <w:sz w:val="22"/>
          <w:szCs w:val="22"/>
        </w:rPr>
        <w:t>of the obligations imposed upon it by the Energy Act, and their associated licences, specifically focusing on the following objectives:</w:t>
      </w:r>
    </w:p>
    <w:p w14:paraId="48FDE643" w14:textId="7AE6D440" w:rsidR="003559D3" w:rsidRPr="00A905A1" w:rsidRDefault="003559D3" w:rsidP="00A905A1">
      <w:pPr>
        <w:pStyle w:val="ListParagraph"/>
        <w:numPr>
          <w:ilvl w:val="0"/>
          <w:numId w:val="36"/>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p>
    <w:p w14:paraId="79658916" w14:textId="6D8601BF" w:rsidR="00447ED4" w:rsidRDefault="00447ED4" w:rsidP="00A905A1">
      <w:pPr>
        <w:numPr>
          <w:ilvl w:val="0"/>
          <w:numId w:val="36"/>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ensure an appropriate level of security and quality of supply and safe operation of the National Electricity Transmission System;</w:t>
      </w:r>
    </w:p>
    <w:p w14:paraId="4748FC70" w14:textId="77777777" w:rsidR="00447ED4" w:rsidRDefault="00447ED4" w:rsidP="00A905A1">
      <w:pPr>
        <w:numPr>
          <w:ilvl w:val="0"/>
          <w:numId w:val="36"/>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560940CF" w14:textId="16776FA1" w:rsidR="00447ED4" w:rsidRDefault="00447ED4" w:rsidP="00A905A1">
      <w:pPr>
        <w:numPr>
          <w:ilvl w:val="0"/>
          <w:numId w:val="36"/>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Pr="00450894">
        <w:rPr>
          <w:rFonts w:ascii="Arial" w:hAnsi="Arial" w:cs="Arial"/>
          <w:b/>
          <w:bCs/>
          <w:sz w:val="22"/>
          <w:szCs w:val="22"/>
        </w:rPr>
        <w:t>Licensees</w:t>
      </w:r>
      <w:r w:rsidRPr="00450894">
        <w:rPr>
          <w:rFonts w:ascii="Arial" w:hAnsi="Arial" w:cs="Arial"/>
          <w:sz w:val="22"/>
          <w:szCs w:val="22"/>
        </w:rPr>
        <w:t xml:space="preserve"> to comply</w:t>
      </w:r>
      <w:r w:rsidRPr="3CF806CC">
        <w:rPr>
          <w:rFonts w:ascii="Arial" w:hAnsi="Arial" w:cs="Arial"/>
          <w:sz w:val="22"/>
          <w:szCs w:val="22"/>
        </w:rPr>
        <w:t xml:space="preserve"> with </w:t>
      </w:r>
      <w:r w:rsidR="00E7325A" w:rsidRPr="3CF806CC">
        <w:rPr>
          <w:rFonts w:ascii="Arial" w:hAnsi="Arial" w:cs="Arial"/>
          <w:sz w:val="22"/>
          <w:szCs w:val="22"/>
        </w:rPr>
        <w:t xml:space="preserve">any relevant obligations </w:t>
      </w:r>
      <w:r w:rsidRPr="3CF806CC">
        <w:rPr>
          <w:rFonts w:ascii="Arial" w:hAnsi="Arial" w:cs="Arial"/>
          <w:sz w:val="22"/>
          <w:szCs w:val="22"/>
        </w:rPr>
        <w:t xml:space="preserve"> under</w:t>
      </w:r>
      <w:r w:rsidR="003559D3" w:rsidRPr="3CF806CC">
        <w:rPr>
          <w:rFonts w:ascii="Arial" w:hAnsi="Arial" w:cs="Arial"/>
          <w:sz w:val="22"/>
          <w:szCs w:val="22"/>
        </w:rPr>
        <w:t xml:space="preserve"> </w:t>
      </w:r>
      <w:r w:rsidR="003559D3" w:rsidRPr="3CF806CC">
        <w:rPr>
          <w:rFonts w:ascii="Arial" w:hAnsi="Arial" w:cs="Arial"/>
          <w:b/>
          <w:bCs/>
          <w:sz w:val="22"/>
          <w:szCs w:val="22"/>
        </w:rPr>
        <w:t>Assimilated Law</w:t>
      </w:r>
      <w:r w:rsidRPr="3CF806CC">
        <w:rPr>
          <w:rFonts w:ascii="Arial" w:hAnsi="Arial" w:cs="Arial"/>
          <w:b/>
          <w:bCs/>
          <w:sz w:val="22"/>
          <w:szCs w:val="22"/>
        </w:rPr>
        <w:t>.</w:t>
      </w:r>
    </w:p>
    <w:p w14:paraId="3C082329" w14:textId="77777777" w:rsidR="00447ED4" w:rsidRDefault="00447ED4">
      <w:pPr>
        <w:widowControl/>
        <w:rPr>
          <w:sz w:val="24"/>
          <w:szCs w:val="24"/>
        </w:rPr>
        <w:sectPr w:rsidR="00447ED4">
          <w:pgSz w:w="12240" w:h="15840"/>
          <w:pgMar w:top="1320" w:right="1395" w:bottom="691" w:left="1419" w:header="720" w:footer="720" w:gutter="0"/>
          <w:cols w:space="720"/>
          <w:noEndnote/>
        </w:sectPr>
      </w:pPr>
    </w:p>
    <w:p w14:paraId="1F39AD32" w14:textId="14724B86" w:rsidR="00447ED4" w:rsidRDefault="00447ED4">
      <w:pPr>
        <w:tabs>
          <w:tab w:val="left" w:pos="720"/>
        </w:tabs>
        <w:kinsoku w:val="0"/>
        <w:overflowPunct w:val="0"/>
        <w:autoSpaceDE/>
        <w:autoSpaceDN/>
        <w:adjustRightInd/>
        <w:spacing w:before="18" w:line="264" w:lineRule="exact"/>
        <w:textAlignment w:val="baseline"/>
        <w:rPr>
          <w:rFonts w:ascii="Arial" w:hAnsi="Arial" w:cs="Arial"/>
          <w:b/>
          <w:bCs/>
          <w:spacing w:val="-3"/>
          <w:sz w:val="23"/>
          <w:szCs w:val="23"/>
        </w:rPr>
      </w:pPr>
      <w:r>
        <w:rPr>
          <w:rFonts w:ascii="Arial" w:hAnsi="Arial" w:cs="Arial"/>
          <w:b/>
          <w:bCs/>
          <w:spacing w:val="-3"/>
          <w:sz w:val="23"/>
          <w:szCs w:val="23"/>
        </w:rPr>
        <w:t>4</w:t>
      </w:r>
      <w:r>
        <w:rPr>
          <w:rFonts w:ascii="Arial" w:hAnsi="Arial" w:cs="Arial"/>
          <w:b/>
          <w:bCs/>
          <w:spacing w:val="-3"/>
          <w:sz w:val="23"/>
          <w:szCs w:val="23"/>
        </w:rPr>
        <w:tab/>
        <w:t>Establishment and Composition</w:t>
      </w:r>
    </w:p>
    <w:p w14:paraId="02B60DB7" w14:textId="77777777" w:rsidR="00447ED4" w:rsidRDefault="00447ED4">
      <w:pPr>
        <w:tabs>
          <w:tab w:val="left" w:pos="720"/>
        </w:tabs>
        <w:kinsoku w:val="0"/>
        <w:overflowPunct w:val="0"/>
        <w:autoSpaceDE/>
        <w:autoSpaceDN/>
        <w:adjustRightInd/>
        <w:spacing w:before="237" w:line="250" w:lineRule="exact"/>
        <w:textAlignment w:val="baseline"/>
        <w:rPr>
          <w:rFonts w:ascii="Arial" w:hAnsi="Arial" w:cs="Arial"/>
          <w:sz w:val="22"/>
          <w:szCs w:val="22"/>
        </w:rPr>
      </w:pPr>
      <w:r>
        <w:rPr>
          <w:rFonts w:ascii="Arial" w:hAnsi="Arial" w:cs="Arial"/>
          <w:sz w:val="22"/>
          <w:szCs w:val="22"/>
        </w:rPr>
        <w:t>4.1</w:t>
      </w:r>
      <w:r>
        <w:rPr>
          <w:rFonts w:ascii="Arial" w:hAnsi="Arial" w:cs="Arial"/>
          <w:sz w:val="22"/>
          <w:szCs w:val="22"/>
        </w:rPr>
        <w:tab/>
        <w:t>Establishment</w:t>
      </w:r>
    </w:p>
    <w:p w14:paraId="1D38E1F3" w14:textId="4A65239E" w:rsidR="00447ED4" w:rsidRDefault="00447ED4">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Pr>
          <w:rFonts w:ascii="Arial" w:hAnsi="Arial" w:cs="Arial"/>
          <w:sz w:val="22"/>
          <w:szCs w:val="22"/>
        </w:rPr>
        <w:t xml:space="preserve">4.1.1 </w:t>
      </w:r>
      <w:r w:rsidR="004155C5" w:rsidRPr="004155C5">
        <w:rPr>
          <w:rFonts w:ascii="Arial" w:hAnsi="Arial" w:cs="Arial"/>
          <w:b/>
          <w:bCs/>
          <w:sz w:val="22"/>
          <w:szCs w:val="22"/>
        </w:rPr>
        <w:t>NESO</w:t>
      </w:r>
      <w:r w:rsidR="004155C5">
        <w:rPr>
          <w:rFonts w:ascii="Arial" w:hAnsi="Arial" w:cs="Arial"/>
          <w:sz w:val="22"/>
          <w:szCs w:val="22"/>
        </w:rPr>
        <w:t xml:space="preserve"> (as the </w:t>
      </w:r>
      <w:r w:rsidR="004155C5" w:rsidRPr="004155C5">
        <w:rPr>
          <w:rFonts w:ascii="Arial" w:hAnsi="Arial" w:cs="Arial"/>
          <w:b/>
          <w:bCs/>
          <w:sz w:val="22"/>
          <w:szCs w:val="22"/>
        </w:rPr>
        <w:t>ISOP</w:t>
      </w:r>
      <w:r w:rsidR="004155C5">
        <w:rPr>
          <w:rFonts w:ascii="Arial" w:hAnsi="Arial" w:cs="Arial"/>
          <w:sz w:val="22"/>
          <w:szCs w:val="22"/>
        </w:rPr>
        <w:t>)</w:t>
      </w:r>
      <w:r>
        <w:rPr>
          <w:rFonts w:ascii="Arial" w:hAnsi="Arial" w:cs="Arial"/>
          <w:sz w:val="22"/>
          <w:szCs w:val="22"/>
        </w:rPr>
        <w:t xml:space="preserve"> </w:t>
      </w:r>
      <w:r w:rsidRPr="00207ADC">
        <w:rPr>
          <w:rFonts w:ascii="Arial" w:hAnsi="Arial" w:cs="Arial"/>
          <w:b/>
          <w:bCs/>
          <w:sz w:val="22"/>
          <w:szCs w:val="22"/>
        </w:rPr>
        <w:t>NGET</w:t>
      </w:r>
      <w:r>
        <w:rPr>
          <w:rFonts w:ascii="Arial" w:hAnsi="Arial" w:cs="Arial"/>
          <w:sz w:val="22"/>
          <w:szCs w:val="22"/>
        </w:rPr>
        <w:t xml:space="preserve">, </w:t>
      </w:r>
      <w:r w:rsidRPr="00207ADC">
        <w:rPr>
          <w:rFonts w:ascii="Arial" w:hAnsi="Arial" w:cs="Arial"/>
          <w:b/>
          <w:bCs/>
          <w:sz w:val="22"/>
          <w:szCs w:val="22"/>
        </w:rPr>
        <w:t>SPT</w:t>
      </w:r>
      <w:r>
        <w:rPr>
          <w:rFonts w:ascii="Arial" w:hAnsi="Arial" w:cs="Arial"/>
          <w:sz w:val="22"/>
          <w:szCs w:val="22"/>
        </w:rPr>
        <w:t xml:space="preserve"> and </w:t>
      </w:r>
      <w:r w:rsidRPr="00207ADC">
        <w:rPr>
          <w:rFonts w:ascii="Arial" w:hAnsi="Arial" w:cs="Arial"/>
          <w:b/>
          <w:bCs/>
          <w:sz w:val="22"/>
          <w:szCs w:val="22"/>
        </w:rPr>
        <w:t>SHET</w:t>
      </w:r>
      <w:r>
        <w:rPr>
          <w:rFonts w:ascii="Arial" w:hAnsi="Arial" w:cs="Arial"/>
          <w:sz w:val="22"/>
          <w:szCs w:val="22"/>
        </w:rPr>
        <w:t xml:space="preserve"> shall establish the </w:t>
      </w:r>
      <w:r w:rsidRPr="00207ADC">
        <w:rPr>
          <w:rFonts w:ascii="Arial" w:hAnsi="Arial" w:cs="Arial"/>
          <w:b/>
          <w:bCs/>
          <w:sz w:val="22"/>
          <w:szCs w:val="22"/>
        </w:rPr>
        <w:t>Panel</w:t>
      </w:r>
      <w:r>
        <w:rPr>
          <w:rFonts w:ascii="Arial" w:hAnsi="Arial" w:cs="Arial"/>
          <w:sz w:val="22"/>
          <w:szCs w:val="22"/>
        </w:rPr>
        <w:t xml:space="preserve"> which shall be constituted in accordance with the further provisions of this Section 4.</w:t>
      </w:r>
    </w:p>
    <w:p w14:paraId="2A40F129" w14:textId="77777777" w:rsidR="00447ED4" w:rsidRDefault="00447ED4" w:rsidP="00207ADC">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Pr>
          <w:rFonts w:ascii="Arial" w:hAnsi="Arial" w:cs="Arial"/>
          <w:spacing w:val="1"/>
          <w:sz w:val="22"/>
          <w:szCs w:val="22"/>
        </w:rPr>
        <w:t xml:space="preserve">4.1.2 Subject as expressly provided in this </w:t>
      </w:r>
      <w:r w:rsidRPr="00207ADC">
        <w:rPr>
          <w:rFonts w:ascii="Arial" w:hAnsi="Arial" w:cs="Arial"/>
          <w:b/>
          <w:bCs/>
          <w:spacing w:val="1"/>
          <w:sz w:val="22"/>
          <w:szCs w:val="22"/>
        </w:rPr>
        <w:t>Governance Framework</w:t>
      </w:r>
      <w:r>
        <w:rPr>
          <w:rFonts w:ascii="Arial" w:hAnsi="Arial" w:cs="Arial"/>
          <w:spacing w:val="1"/>
          <w:sz w:val="22"/>
          <w:szCs w:val="22"/>
        </w:rPr>
        <w:t xml:space="preserve">, the </w:t>
      </w:r>
      <w:r w:rsidRPr="00207ADC">
        <w:rPr>
          <w:rFonts w:ascii="Arial" w:hAnsi="Arial" w:cs="Arial"/>
          <w:b/>
          <w:bCs/>
          <w:spacing w:val="1"/>
          <w:sz w:val="22"/>
          <w:szCs w:val="22"/>
        </w:rPr>
        <w:t xml:space="preserve">Members </w:t>
      </w:r>
      <w:r>
        <w:rPr>
          <w:rFonts w:ascii="Arial" w:hAnsi="Arial" w:cs="Arial"/>
          <w:spacing w:val="1"/>
          <w:sz w:val="22"/>
          <w:szCs w:val="22"/>
        </w:rPr>
        <w:t xml:space="preserve">may regulate the conduct of and adjourn and convene </w:t>
      </w:r>
      <w:r w:rsidRPr="00207ADC">
        <w:rPr>
          <w:rFonts w:ascii="Arial" w:hAnsi="Arial" w:cs="Arial"/>
          <w:b/>
          <w:bCs/>
          <w:spacing w:val="1"/>
          <w:sz w:val="22"/>
          <w:szCs w:val="22"/>
        </w:rPr>
        <w:t>Panel</w:t>
      </w:r>
      <w:r>
        <w:rPr>
          <w:rFonts w:ascii="Arial" w:hAnsi="Arial" w:cs="Arial"/>
          <w:spacing w:val="1"/>
          <w:sz w:val="22"/>
          <w:szCs w:val="22"/>
        </w:rPr>
        <w:t xml:space="preserve"> meetings as they deem fit.</w:t>
      </w:r>
    </w:p>
    <w:p w14:paraId="1870801F" w14:textId="0A577187" w:rsidR="00447ED4" w:rsidRDefault="00447ED4">
      <w:pPr>
        <w:tabs>
          <w:tab w:val="left" w:pos="720"/>
        </w:tabs>
        <w:kinsoku w:val="0"/>
        <w:overflowPunct w:val="0"/>
        <w:autoSpaceDE/>
        <w:autoSpaceDN/>
        <w:adjustRightInd/>
        <w:spacing w:before="245" w:line="250" w:lineRule="exact"/>
        <w:textAlignment w:val="baseline"/>
        <w:rPr>
          <w:rFonts w:ascii="Arial" w:hAnsi="Arial" w:cs="Arial"/>
          <w:sz w:val="22"/>
          <w:szCs w:val="22"/>
        </w:rPr>
      </w:pPr>
      <w:r>
        <w:rPr>
          <w:rFonts w:ascii="Arial" w:hAnsi="Arial" w:cs="Arial"/>
          <w:sz w:val="22"/>
          <w:szCs w:val="22"/>
        </w:rPr>
        <w:t>4.2</w:t>
      </w:r>
      <w:r>
        <w:rPr>
          <w:rFonts w:ascii="Arial" w:hAnsi="Arial" w:cs="Arial"/>
          <w:sz w:val="22"/>
          <w:szCs w:val="22"/>
        </w:rPr>
        <w:tab/>
        <w:t>Functions of the Panel</w:t>
      </w:r>
    </w:p>
    <w:p w14:paraId="2EEFF104" w14:textId="77777777" w:rsidR="00447ED4" w:rsidRDefault="00447ED4">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Pr>
          <w:rFonts w:ascii="Arial" w:hAnsi="Arial" w:cs="Arial"/>
          <w:spacing w:val="-2"/>
          <w:sz w:val="22"/>
          <w:szCs w:val="22"/>
        </w:rPr>
        <w:t xml:space="preserve">4.2.1 The </w:t>
      </w:r>
      <w:r w:rsidRPr="00207ADC">
        <w:rPr>
          <w:rFonts w:ascii="Arial" w:hAnsi="Arial" w:cs="Arial"/>
          <w:b/>
          <w:bCs/>
          <w:spacing w:val="-2"/>
          <w:sz w:val="22"/>
          <w:szCs w:val="22"/>
        </w:rPr>
        <w:t>Panel</w:t>
      </w:r>
      <w:r>
        <w:rPr>
          <w:rFonts w:ascii="Arial" w:hAnsi="Arial" w:cs="Arial"/>
          <w:spacing w:val="-2"/>
          <w:sz w:val="22"/>
          <w:szCs w:val="22"/>
        </w:rPr>
        <w:t xml:space="preserve"> shall consider all reasonable requests to modify the </w:t>
      </w:r>
      <w:r w:rsidRPr="00207ADC">
        <w:rPr>
          <w:rFonts w:ascii="Arial" w:hAnsi="Arial" w:cs="Arial"/>
          <w:b/>
          <w:bCs/>
          <w:spacing w:val="-2"/>
          <w:sz w:val="22"/>
          <w:szCs w:val="22"/>
        </w:rPr>
        <w:t>SQSS</w:t>
      </w:r>
      <w:r>
        <w:rPr>
          <w:rFonts w:ascii="Arial" w:hAnsi="Arial" w:cs="Arial"/>
          <w:spacing w:val="-2"/>
          <w:sz w:val="22"/>
          <w:szCs w:val="22"/>
        </w:rPr>
        <w:t xml:space="preserve">. Such requests may be made by any of the </w:t>
      </w:r>
      <w:r w:rsidRPr="00207ADC">
        <w:rPr>
          <w:rFonts w:ascii="Arial" w:hAnsi="Arial" w:cs="Arial"/>
          <w:b/>
          <w:bCs/>
          <w:spacing w:val="-2"/>
          <w:sz w:val="22"/>
          <w:szCs w:val="22"/>
        </w:rPr>
        <w:t>Members</w:t>
      </w:r>
      <w:r>
        <w:rPr>
          <w:rFonts w:ascii="Arial" w:hAnsi="Arial" w:cs="Arial"/>
          <w:spacing w:val="-2"/>
          <w:sz w:val="22"/>
          <w:szCs w:val="22"/>
        </w:rPr>
        <w:t xml:space="preserve">, the </w:t>
      </w:r>
      <w:r w:rsidRPr="00207ADC">
        <w:rPr>
          <w:rFonts w:ascii="Arial" w:hAnsi="Arial" w:cs="Arial"/>
          <w:b/>
          <w:bCs/>
          <w:spacing w:val="-2"/>
          <w:sz w:val="22"/>
          <w:szCs w:val="22"/>
        </w:rPr>
        <w:t>Authority</w:t>
      </w:r>
      <w:r>
        <w:rPr>
          <w:rFonts w:ascii="Arial" w:hAnsi="Arial" w:cs="Arial"/>
          <w:spacing w:val="-2"/>
          <w:sz w:val="22"/>
          <w:szCs w:val="22"/>
        </w:rPr>
        <w:t xml:space="preserve"> or any relevant interested person. </w:t>
      </w:r>
      <w:r w:rsidRPr="00207ADC">
        <w:rPr>
          <w:rFonts w:ascii="Arial" w:hAnsi="Arial" w:cs="Arial"/>
          <w:b/>
          <w:bCs/>
          <w:spacing w:val="-2"/>
          <w:sz w:val="22"/>
          <w:szCs w:val="22"/>
        </w:rPr>
        <w:t>SQSS</w:t>
      </w:r>
      <w:r>
        <w:rPr>
          <w:rFonts w:ascii="Arial" w:hAnsi="Arial" w:cs="Arial"/>
          <w:spacing w:val="-2"/>
          <w:sz w:val="22"/>
          <w:szCs w:val="22"/>
        </w:rPr>
        <w:t xml:space="preserve"> Modification Proposals shall be raised via the </w:t>
      </w:r>
      <w:r w:rsidRPr="00207ADC">
        <w:rPr>
          <w:rFonts w:ascii="Arial" w:hAnsi="Arial" w:cs="Arial"/>
          <w:b/>
          <w:bCs/>
          <w:spacing w:val="-2"/>
          <w:sz w:val="22"/>
          <w:szCs w:val="22"/>
        </w:rPr>
        <w:t>Secretary</w:t>
      </w:r>
      <w:r>
        <w:rPr>
          <w:rFonts w:ascii="Arial" w:hAnsi="Arial" w:cs="Arial"/>
          <w:spacing w:val="-2"/>
          <w:sz w:val="22"/>
          <w:szCs w:val="22"/>
        </w:rPr>
        <w:t>.</w:t>
      </w:r>
    </w:p>
    <w:p w14:paraId="45FDF26E" w14:textId="77777777" w:rsidR="00447ED4" w:rsidRDefault="00447ED4">
      <w:pPr>
        <w:kinsoku w:val="0"/>
        <w:overflowPunct w:val="0"/>
        <w:autoSpaceDE/>
        <w:autoSpaceDN/>
        <w:adjustRightInd/>
        <w:spacing w:before="245" w:line="250" w:lineRule="exact"/>
        <w:ind w:left="720"/>
        <w:textAlignment w:val="baseline"/>
        <w:rPr>
          <w:rFonts w:ascii="Arial" w:hAnsi="Arial" w:cs="Arial"/>
          <w:spacing w:val="4"/>
          <w:sz w:val="22"/>
          <w:szCs w:val="22"/>
        </w:rPr>
      </w:pPr>
      <w:r>
        <w:rPr>
          <w:rFonts w:ascii="Arial" w:hAnsi="Arial" w:cs="Arial"/>
          <w:spacing w:val="4"/>
          <w:sz w:val="22"/>
          <w:szCs w:val="22"/>
        </w:rPr>
        <w:t xml:space="preserve">4.2.2 The functions of the </w:t>
      </w:r>
      <w:r w:rsidRPr="00207ADC">
        <w:rPr>
          <w:rFonts w:ascii="Arial" w:hAnsi="Arial" w:cs="Arial"/>
          <w:b/>
          <w:bCs/>
          <w:spacing w:val="4"/>
          <w:sz w:val="22"/>
          <w:szCs w:val="22"/>
        </w:rPr>
        <w:t>Panel</w:t>
      </w:r>
      <w:r>
        <w:rPr>
          <w:rFonts w:ascii="Arial" w:hAnsi="Arial" w:cs="Arial"/>
          <w:spacing w:val="4"/>
          <w:sz w:val="22"/>
          <w:szCs w:val="22"/>
        </w:rPr>
        <w:t xml:space="preserve"> shall be to:</w:t>
      </w:r>
    </w:p>
    <w:p w14:paraId="3A4A46D8" w14:textId="77777777" w:rsidR="00447ED4" w:rsidRDefault="00447ED4" w:rsidP="00DC7FB2">
      <w:pPr>
        <w:kinsoku w:val="0"/>
        <w:overflowPunct w:val="0"/>
        <w:autoSpaceDE/>
        <w:autoSpaceDN/>
        <w:adjustRightInd/>
        <w:spacing w:before="239" w:line="250" w:lineRule="exact"/>
        <w:ind w:left="1440"/>
        <w:textAlignment w:val="baseline"/>
        <w:rPr>
          <w:rFonts w:ascii="Arial" w:hAnsi="Arial" w:cs="Arial"/>
          <w:spacing w:val="5"/>
          <w:sz w:val="22"/>
          <w:szCs w:val="22"/>
        </w:rPr>
      </w:pPr>
      <w:r>
        <w:rPr>
          <w:rFonts w:ascii="Arial" w:hAnsi="Arial" w:cs="Arial"/>
          <w:spacing w:val="5"/>
          <w:sz w:val="22"/>
          <w:szCs w:val="22"/>
        </w:rPr>
        <w:t xml:space="preserve">4.2.2.1 keep the </w:t>
      </w:r>
      <w:r w:rsidRPr="00207ADC">
        <w:rPr>
          <w:rFonts w:ascii="Arial" w:hAnsi="Arial" w:cs="Arial"/>
          <w:b/>
          <w:bCs/>
          <w:spacing w:val="5"/>
          <w:sz w:val="22"/>
          <w:szCs w:val="22"/>
        </w:rPr>
        <w:t>SQSS</w:t>
      </w:r>
      <w:r>
        <w:rPr>
          <w:rFonts w:ascii="Arial" w:hAnsi="Arial" w:cs="Arial"/>
          <w:spacing w:val="5"/>
          <w:sz w:val="22"/>
          <w:szCs w:val="22"/>
        </w:rPr>
        <w:t xml:space="preserve"> and its working under review;</w:t>
      </w:r>
    </w:p>
    <w:p w14:paraId="4E8CA0FD" w14:textId="15FA8C72" w:rsidR="00447ED4" w:rsidRDefault="00447ED4" w:rsidP="00A905A1">
      <w:pPr>
        <w:kinsoku w:val="0"/>
        <w:overflowPunct w:val="0"/>
        <w:autoSpaceDE/>
        <w:autoSpaceDN/>
        <w:adjustRightInd/>
        <w:spacing w:before="241" w:line="254" w:lineRule="exact"/>
        <w:ind w:left="2376" w:hanging="936"/>
        <w:textAlignment w:val="baseline"/>
        <w:rPr>
          <w:rFonts w:ascii="Arial" w:hAnsi="Arial" w:cs="Arial"/>
          <w:sz w:val="22"/>
          <w:szCs w:val="22"/>
        </w:rPr>
      </w:pPr>
      <w:r>
        <w:rPr>
          <w:rFonts w:ascii="Arial" w:hAnsi="Arial" w:cs="Arial"/>
          <w:sz w:val="22"/>
          <w:szCs w:val="22"/>
        </w:rPr>
        <w:t xml:space="preserve">4.2.2.2 evaluate and administrate modifications to the </w:t>
      </w:r>
      <w:r w:rsidRPr="00207ADC">
        <w:rPr>
          <w:rFonts w:ascii="Arial" w:hAnsi="Arial" w:cs="Arial"/>
          <w:b/>
          <w:bCs/>
          <w:sz w:val="22"/>
          <w:szCs w:val="22"/>
        </w:rPr>
        <w:t>SQSS</w:t>
      </w:r>
      <w:r>
        <w:rPr>
          <w:rFonts w:ascii="Arial" w:hAnsi="Arial" w:cs="Arial"/>
          <w:sz w:val="22"/>
          <w:szCs w:val="22"/>
        </w:rPr>
        <w:t xml:space="preserve"> in accordance with procedures set out in the </w:t>
      </w:r>
      <w:r w:rsidRPr="00207ADC">
        <w:rPr>
          <w:rFonts w:ascii="Arial" w:hAnsi="Arial" w:cs="Arial"/>
          <w:b/>
          <w:bCs/>
          <w:sz w:val="22"/>
          <w:szCs w:val="22"/>
        </w:rPr>
        <w:t>Governance Framework</w:t>
      </w:r>
      <w:r>
        <w:rPr>
          <w:rFonts w:ascii="Arial" w:hAnsi="Arial" w:cs="Arial"/>
          <w:sz w:val="22"/>
          <w:szCs w:val="22"/>
        </w:rPr>
        <w:t>;</w:t>
      </w:r>
    </w:p>
    <w:p w14:paraId="0408DF8F" w14:textId="10F262ED" w:rsidR="00447ED4" w:rsidRDefault="00447ED4" w:rsidP="00DC7FB2">
      <w:pPr>
        <w:kinsoku w:val="0"/>
        <w:overflowPunct w:val="0"/>
        <w:autoSpaceDE/>
        <w:autoSpaceDN/>
        <w:adjustRightInd/>
        <w:spacing w:before="244" w:line="250" w:lineRule="exact"/>
        <w:ind w:left="1440"/>
        <w:textAlignment w:val="baseline"/>
        <w:rPr>
          <w:rFonts w:ascii="Arial" w:hAnsi="Arial" w:cs="Arial"/>
          <w:spacing w:val="3"/>
          <w:sz w:val="22"/>
          <w:szCs w:val="22"/>
        </w:rPr>
      </w:pPr>
      <w:r>
        <w:rPr>
          <w:rFonts w:ascii="Arial" w:hAnsi="Arial" w:cs="Arial"/>
          <w:spacing w:val="3"/>
          <w:sz w:val="22"/>
          <w:szCs w:val="22"/>
        </w:rPr>
        <w:t xml:space="preserve">4.2.2.3 keep the </w:t>
      </w:r>
      <w:r w:rsidRPr="00207ADC">
        <w:rPr>
          <w:rFonts w:ascii="Arial" w:hAnsi="Arial" w:cs="Arial"/>
          <w:b/>
          <w:bCs/>
          <w:spacing w:val="3"/>
          <w:sz w:val="22"/>
          <w:szCs w:val="22"/>
        </w:rPr>
        <w:t>Governance Framework</w:t>
      </w:r>
      <w:r>
        <w:rPr>
          <w:rFonts w:ascii="Arial" w:hAnsi="Arial" w:cs="Arial"/>
          <w:spacing w:val="3"/>
          <w:sz w:val="22"/>
          <w:szCs w:val="22"/>
        </w:rPr>
        <w:t xml:space="preserve"> and its working under review;</w:t>
      </w:r>
    </w:p>
    <w:p w14:paraId="637515AA" w14:textId="77777777" w:rsidR="00447ED4" w:rsidRDefault="00447ED4" w:rsidP="00A905A1">
      <w:pPr>
        <w:kinsoku w:val="0"/>
        <w:overflowPunct w:val="0"/>
        <w:autoSpaceDE/>
        <w:autoSpaceDN/>
        <w:adjustRightInd/>
        <w:spacing w:before="236" w:line="254" w:lineRule="exact"/>
        <w:ind w:left="2376" w:hanging="936"/>
        <w:textAlignment w:val="baseline"/>
        <w:rPr>
          <w:rFonts w:ascii="Arial" w:hAnsi="Arial" w:cs="Arial"/>
          <w:sz w:val="22"/>
          <w:szCs w:val="22"/>
        </w:rPr>
      </w:pPr>
      <w:r>
        <w:rPr>
          <w:rFonts w:ascii="Arial" w:hAnsi="Arial" w:cs="Arial"/>
          <w:sz w:val="22"/>
          <w:szCs w:val="22"/>
        </w:rPr>
        <w:t xml:space="preserve">4.2.2.4 publish recommendations to modify the </w:t>
      </w:r>
      <w:r w:rsidRPr="00207ADC">
        <w:rPr>
          <w:rFonts w:ascii="Arial" w:hAnsi="Arial" w:cs="Arial"/>
          <w:b/>
          <w:bCs/>
          <w:sz w:val="22"/>
          <w:szCs w:val="22"/>
        </w:rPr>
        <w:t>SQSS</w:t>
      </w:r>
      <w:r>
        <w:rPr>
          <w:rFonts w:ascii="Arial" w:hAnsi="Arial" w:cs="Arial"/>
          <w:sz w:val="22"/>
          <w:szCs w:val="22"/>
        </w:rPr>
        <w:t xml:space="preserve"> and the reasons for the recommendations;</w:t>
      </w:r>
    </w:p>
    <w:p w14:paraId="1DCCF4C0" w14:textId="6712099F" w:rsidR="00447ED4" w:rsidRDefault="00447ED4" w:rsidP="00DC7FB2">
      <w:pPr>
        <w:kinsoku w:val="0"/>
        <w:overflowPunct w:val="0"/>
        <w:autoSpaceDE/>
        <w:autoSpaceDN/>
        <w:adjustRightInd/>
        <w:spacing w:line="470" w:lineRule="exact"/>
        <w:ind w:left="1440" w:right="792"/>
        <w:textAlignment w:val="baseline"/>
        <w:rPr>
          <w:rFonts w:ascii="Arial" w:hAnsi="Arial" w:cs="Arial"/>
          <w:sz w:val="22"/>
          <w:szCs w:val="22"/>
        </w:rPr>
      </w:pPr>
      <w:r>
        <w:rPr>
          <w:rFonts w:ascii="Arial" w:hAnsi="Arial" w:cs="Arial"/>
          <w:sz w:val="22"/>
          <w:szCs w:val="22"/>
        </w:rPr>
        <w:t xml:space="preserve">4.2.2.5 recommend to the </w:t>
      </w:r>
      <w:r w:rsidRPr="00207ADC">
        <w:rPr>
          <w:rFonts w:ascii="Arial" w:hAnsi="Arial" w:cs="Arial"/>
          <w:b/>
          <w:bCs/>
          <w:sz w:val="22"/>
          <w:szCs w:val="22"/>
        </w:rPr>
        <w:t>Authority</w:t>
      </w:r>
      <w:r>
        <w:rPr>
          <w:rFonts w:ascii="Arial" w:hAnsi="Arial" w:cs="Arial"/>
          <w:sz w:val="22"/>
          <w:szCs w:val="22"/>
        </w:rPr>
        <w:t xml:space="preserve"> any modifications of the </w:t>
      </w:r>
      <w:r w:rsidRPr="00207ADC">
        <w:rPr>
          <w:rFonts w:ascii="Arial" w:hAnsi="Arial" w:cs="Arial"/>
          <w:b/>
          <w:bCs/>
          <w:sz w:val="22"/>
          <w:szCs w:val="22"/>
        </w:rPr>
        <w:t>SQSS</w:t>
      </w:r>
      <w:r>
        <w:rPr>
          <w:rFonts w:ascii="Arial" w:hAnsi="Arial" w:cs="Arial"/>
          <w:sz w:val="22"/>
          <w:szCs w:val="22"/>
        </w:rPr>
        <w:t xml:space="preserve">; and 4.2.2.6 the </w:t>
      </w:r>
      <w:r w:rsidRPr="00207ADC">
        <w:rPr>
          <w:rFonts w:ascii="Arial" w:hAnsi="Arial" w:cs="Arial"/>
          <w:b/>
          <w:bCs/>
          <w:sz w:val="22"/>
          <w:szCs w:val="22"/>
        </w:rPr>
        <w:t>Panel</w:t>
      </w:r>
      <w:r>
        <w:rPr>
          <w:rFonts w:ascii="Arial" w:hAnsi="Arial" w:cs="Arial"/>
          <w:sz w:val="22"/>
          <w:szCs w:val="22"/>
        </w:rPr>
        <w:t xml:space="preserve"> shall endeavour at all time</w:t>
      </w:r>
      <w:r w:rsidR="0029416C">
        <w:rPr>
          <w:rFonts w:ascii="Arial" w:hAnsi="Arial" w:cs="Arial"/>
          <w:sz w:val="22"/>
          <w:szCs w:val="22"/>
        </w:rPr>
        <w:t>s</w:t>
      </w:r>
      <w:r>
        <w:rPr>
          <w:rFonts w:ascii="Arial" w:hAnsi="Arial" w:cs="Arial"/>
          <w:sz w:val="22"/>
          <w:szCs w:val="22"/>
        </w:rPr>
        <w:t xml:space="preserve"> to perform its functions:</w:t>
      </w:r>
    </w:p>
    <w:p w14:paraId="5AD622FE" w14:textId="77777777" w:rsidR="00447ED4" w:rsidRDefault="00447ED4">
      <w:pPr>
        <w:numPr>
          <w:ilvl w:val="0"/>
          <w:numId w:val="3"/>
        </w:numPr>
        <w:kinsoku w:val="0"/>
        <w:overflowPunct w:val="0"/>
        <w:autoSpaceDE/>
        <w:autoSpaceDN/>
        <w:adjustRightInd/>
        <w:spacing w:before="286" w:line="252" w:lineRule="exact"/>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Pr="00207ADC">
        <w:rPr>
          <w:rFonts w:ascii="Arial" w:hAnsi="Arial" w:cs="Arial"/>
          <w:b/>
          <w:bCs/>
          <w:sz w:val="22"/>
          <w:szCs w:val="22"/>
        </w:rPr>
        <w:t>SQSS</w:t>
      </w:r>
      <w:r>
        <w:rPr>
          <w:rFonts w:ascii="Arial" w:hAnsi="Arial" w:cs="Arial"/>
          <w:sz w:val="22"/>
          <w:szCs w:val="22"/>
        </w:rPr>
        <w:t>; and</w:t>
      </w:r>
    </w:p>
    <w:p w14:paraId="640961C8" w14:textId="77777777" w:rsidR="00447ED4" w:rsidRDefault="00447ED4">
      <w:pPr>
        <w:numPr>
          <w:ilvl w:val="0"/>
          <w:numId w:val="3"/>
        </w:numPr>
        <w:kinsoku w:val="0"/>
        <w:overflowPunct w:val="0"/>
        <w:autoSpaceDE/>
        <w:autoSpaceDN/>
        <w:adjustRightInd/>
        <w:spacing w:before="239" w:line="255" w:lineRule="exact"/>
        <w:textAlignment w:val="baseline"/>
        <w:rPr>
          <w:rFonts w:ascii="Arial" w:hAnsi="Arial" w:cs="Arial"/>
          <w:sz w:val="22"/>
          <w:szCs w:val="22"/>
        </w:rPr>
      </w:pPr>
      <w:r>
        <w:rPr>
          <w:rFonts w:ascii="Arial" w:hAnsi="Arial" w:cs="Arial"/>
          <w:sz w:val="22"/>
          <w:szCs w:val="22"/>
        </w:rPr>
        <w:t xml:space="preserve">with a view to ensuring the </w:t>
      </w:r>
      <w:r w:rsidRPr="00207ADC">
        <w:rPr>
          <w:rFonts w:ascii="Arial" w:hAnsi="Arial" w:cs="Arial"/>
          <w:b/>
          <w:bCs/>
          <w:sz w:val="22"/>
          <w:szCs w:val="22"/>
        </w:rPr>
        <w:t>SQSS</w:t>
      </w:r>
      <w:r>
        <w:rPr>
          <w:rFonts w:ascii="Arial" w:hAnsi="Arial" w:cs="Arial"/>
          <w:sz w:val="22"/>
          <w:szCs w:val="22"/>
        </w:rPr>
        <w:t xml:space="preserve"> facilitates achievement of its objectives.</w:t>
      </w:r>
    </w:p>
    <w:p w14:paraId="56F92AFE" w14:textId="77777777" w:rsidR="00447ED4" w:rsidRDefault="00447ED4">
      <w:pPr>
        <w:tabs>
          <w:tab w:val="left" w:pos="720"/>
        </w:tabs>
        <w:kinsoku w:val="0"/>
        <w:overflowPunct w:val="0"/>
        <w:autoSpaceDE/>
        <w:autoSpaceDN/>
        <w:adjustRightInd/>
        <w:spacing w:before="244" w:line="250" w:lineRule="exact"/>
        <w:textAlignment w:val="baseline"/>
        <w:rPr>
          <w:rFonts w:ascii="Arial" w:hAnsi="Arial" w:cs="Arial"/>
          <w:sz w:val="22"/>
          <w:szCs w:val="22"/>
        </w:rPr>
      </w:pPr>
      <w:r>
        <w:rPr>
          <w:rFonts w:ascii="Arial" w:hAnsi="Arial" w:cs="Arial"/>
          <w:sz w:val="22"/>
          <w:szCs w:val="22"/>
        </w:rPr>
        <w:t>4.3</w:t>
      </w:r>
      <w:r>
        <w:rPr>
          <w:rFonts w:ascii="Arial" w:hAnsi="Arial" w:cs="Arial"/>
          <w:sz w:val="22"/>
          <w:szCs w:val="22"/>
        </w:rPr>
        <w:tab/>
        <w:t>Chair</w:t>
      </w:r>
      <w:r w:rsidR="00F33FF3">
        <w:rPr>
          <w:rFonts w:ascii="Arial" w:hAnsi="Arial" w:cs="Arial"/>
          <w:sz w:val="22"/>
          <w:szCs w:val="22"/>
        </w:rPr>
        <w:t>person</w:t>
      </w:r>
    </w:p>
    <w:p w14:paraId="2FF33D59" w14:textId="77777777" w:rsidR="00447ED4" w:rsidRDefault="00447ED4" w:rsidP="00207ADC">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Pr>
          <w:rFonts w:ascii="Arial" w:hAnsi="Arial" w:cs="Arial"/>
          <w:sz w:val="22"/>
          <w:szCs w:val="22"/>
        </w:rPr>
        <w:t xml:space="preserve">4.3.1 There shall be a </w:t>
      </w:r>
      <w:r w:rsidRPr="00207ADC">
        <w:rPr>
          <w:rFonts w:ascii="Arial" w:hAnsi="Arial" w:cs="Arial"/>
          <w:b/>
          <w:bCs/>
          <w:sz w:val="22"/>
          <w:szCs w:val="22"/>
        </w:rPr>
        <w:t>Chair</w:t>
      </w:r>
      <w:r w:rsidR="00F33FF3" w:rsidRPr="00207ADC">
        <w:rPr>
          <w:rFonts w:ascii="Arial" w:hAnsi="Arial" w:cs="Arial"/>
          <w:b/>
          <w:bCs/>
          <w:sz w:val="22"/>
          <w:szCs w:val="22"/>
        </w:rPr>
        <w:t>person</w:t>
      </w:r>
      <w:r>
        <w:rPr>
          <w:rFonts w:ascii="Arial" w:hAnsi="Arial" w:cs="Arial"/>
          <w:sz w:val="22"/>
          <w:szCs w:val="22"/>
        </w:rPr>
        <w:t xml:space="preserve"> of the </w:t>
      </w:r>
      <w:r w:rsidRPr="00207ADC">
        <w:rPr>
          <w:rFonts w:ascii="Arial" w:hAnsi="Arial" w:cs="Arial"/>
          <w:b/>
          <w:bCs/>
          <w:sz w:val="22"/>
          <w:szCs w:val="22"/>
        </w:rPr>
        <w:t>Panel</w:t>
      </w:r>
      <w:r>
        <w:rPr>
          <w:rFonts w:ascii="Arial" w:hAnsi="Arial" w:cs="Arial"/>
          <w:sz w:val="22"/>
          <w:szCs w:val="22"/>
        </w:rPr>
        <w:t xml:space="preserve"> who shall be appointed every second year, by the agreement of all </w:t>
      </w:r>
      <w:r w:rsidRPr="00207ADC">
        <w:rPr>
          <w:rFonts w:ascii="Arial" w:hAnsi="Arial" w:cs="Arial"/>
          <w:b/>
          <w:bCs/>
          <w:sz w:val="22"/>
          <w:szCs w:val="22"/>
        </w:rPr>
        <w:t>Members</w:t>
      </w:r>
      <w:r>
        <w:rPr>
          <w:rFonts w:ascii="Arial" w:hAnsi="Arial" w:cs="Arial"/>
          <w:sz w:val="22"/>
          <w:szCs w:val="22"/>
        </w:rPr>
        <w:t xml:space="preserve">, from 01 April 2012 or as otherwise agreed by the </w:t>
      </w:r>
      <w:r w:rsidRPr="00207ADC">
        <w:rPr>
          <w:rFonts w:ascii="Arial" w:hAnsi="Arial" w:cs="Arial"/>
          <w:b/>
          <w:bCs/>
          <w:sz w:val="22"/>
          <w:szCs w:val="22"/>
        </w:rPr>
        <w:t>Members</w:t>
      </w:r>
      <w:r>
        <w:rPr>
          <w:rFonts w:ascii="Arial" w:hAnsi="Arial" w:cs="Arial"/>
          <w:sz w:val="22"/>
          <w:szCs w:val="22"/>
        </w:rPr>
        <w:t xml:space="preserve"> and who shall, taking into account the functions set out in subparagraph 4.3.2, carry out such activities as may be agreed between the </w:t>
      </w:r>
      <w:r w:rsidRPr="00207ADC">
        <w:rPr>
          <w:rFonts w:ascii="Arial" w:hAnsi="Arial" w:cs="Arial"/>
          <w:b/>
          <w:bCs/>
          <w:sz w:val="22"/>
          <w:szCs w:val="22"/>
        </w:rPr>
        <w:t>Members</w:t>
      </w:r>
      <w:r>
        <w:rPr>
          <w:rFonts w:ascii="Arial" w:hAnsi="Arial" w:cs="Arial"/>
          <w:sz w:val="22"/>
          <w:szCs w:val="22"/>
        </w:rPr>
        <w:t xml:space="preserve"> from time to time.</w:t>
      </w:r>
    </w:p>
    <w:p w14:paraId="21854877" w14:textId="77777777" w:rsidR="00447ED4" w:rsidRDefault="00447ED4">
      <w:pPr>
        <w:kinsoku w:val="0"/>
        <w:overflowPunct w:val="0"/>
        <w:autoSpaceDE/>
        <w:autoSpaceDN/>
        <w:adjustRightInd/>
        <w:spacing w:before="245" w:line="250" w:lineRule="exact"/>
        <w:ind w:left="720"/>
        <w:textAlignment w:val="baseline"/>
        <w:rPr>
          <w:rFonts w:ascii="Arial" w:hAnsi="Arial" w:cs="Arial"/>
          <w:spacing w:val="1"/>
          <w:sz w:val="22"/>
          <w:szCs w:val="22"/>
        </w:rPr>
      </w:pPr>
      <w:r>
        <w:rPr>
          <w:rFonts w:ascii="Arial" w:hAnsi="Arial" w:cs="Arial"/>
          <w:spacing w:val="1"/>
          <w:sz w:val="22"/>
          <w:szCs w:val="22"/>
        </w:rPr>
        <w:t xml:space="preserve">4.3.2 The functions of the </w:t>
      </w:r>
      <w:r w:rsidRPr="00207ADC">
        <w:rPr>
          <w:rFonts w:ascii="Arial" w:hAnsi="Arial" w:cs="Arial"/>
          <w:b/>
          <w:bCs/>
          <w:spacing w:val="1"/>
          <w:sz w:val="22"/>
          <w:szCs w:val="22"/>
        </w:rPr>
        <w:t>Chair</w:t>
      </w:r>
      <w:r w:rsidR="00F33FF3" w:rsidRPr="00207ADC">
        <w:rPr>
          <w:rFonts w:ascii="Arial" w:hAnsi="Arial" w:cs="Arial"/>
          <w:b/>
          <w:bCs/>
          <w:spacing w:val="1"/>
          <w:sz w:val="22"/>
          <w:szCs w:val="22"/>
        </w:rPr>
        <w:t>person</w:t>
      </w:r>
      <w:r>
        <w:rPr>
          <w:rFonts w:ascii="Arial" w:hAnsi="Arial" w:cs="Arial"/>
          <w:spacing w:val="1"/>
          <w:sz w:val="22"/>
          <w:szCs w:val="22"/>
        </w:rPr>
        <w:t xml:space="preserve"> include:</w:t>
      </w:r>
    </w:p>
    <w:p w14:paraId="1139BB80" w14:textId="77777777" w:rsidR="00447ED4" w:rsidRDefault="00447ED4" w:rsidP="00E7325A">
      <w:pPr>
        <w:kinsoku w:val="0"/>
        <w:overflowPunct w:val="0"/>
        <w:autoSpaceDE/>
        <w:autoSpaceDN/>
        <w:adjustRightInd/>
        <w:spacing w:before="249" w:line="250" w:lineRule="exact"/>
        <w:ind w:left="1560" w:hanging="851"/>
        <w:jc w:val="both"/>
        <w:textAlignment w:val="baseline"/>
        <w:rPr>
          <w:rFonts w:ascii="Arial" w:hAnsi="Arial" w:cs="Arial"/>
          <w:sz w:val="22"/>
          <w:szCs w:val="22"/>
        </w:rPr>
      </w:pPr>
      <w:r>
        <w:rPr>
          <w:rFonts w:ascii="Arial" w:hAnsi="Arial" w:cs="Arial"/>
          <w:sz w:val="22"/>
          <w:szCs w:val="22"/>
        </w:rPr>
        <w:t>4.3.2.1 to ensure that meetings are conducted in a professional, proper, impartial and efficient manner;</w:t>
      </w:r>
    </w:p>
    <w:p w14:paraId="6EDACECD" w14:textId="77777777" w:rsidR="00447ED4" w:rsidRDefault="00447ED4">
      <w:pPr>
        <w:widowControl/>
        <w:rPr>
          <w:sz w:val="24"/>
          <w:szCs w:val="24"/>
        </w:rPr>
        <w:sectPr w:rsidR="00447ED4">
          <w:pgSz w:w="12240" w:h="15840"/>
          <w:pgMar w:top="1300" w:right="1399" w:bottom="686" w:left="1415" w:header="720" w:footer="720" w:gutter="0"/>
          <w:cols w:space="720"/>
          <w:noEndnote/>
        </w:sectPr>
      </w:pPr>
    </w:p>
    <w:p w14:paraId="5B3C7C3E" w14:textId="77777777" w:rsidR="00447ED4" w:rsidRDefault="00447ED4" w:rsidP="00207ADC">
      <w:pPr>
        <w:kinsoku w:val="0"/>
        <w:overflowPunct w:val="0"/>
        <w:autoSpaceDE/>
        <w:autoSpaceDN/>
        <w:adjustRightInd/>
        <w:spacing w:before="7" w:line="254" w:lineRule="exact"/>
        <w:ind w:left="1985" w:right="72" w:hanging="993"/>
        <w:jc w:val="both"/>
        <w:textAlignment w:val="baseline"/>
        <w:rPr>
          <w:rFonts w:ascii="Arial" w:hAnsi="Arial" w:cs="Arial"/>
          <w:sz w:val="22"/>
          <w:szCs w:val="22"/>
        </w:rPr>
      </w:pPr>
      <w:r>
        <w:rPr>
          <w:rFonts w:ascii="Arial" w:hAnsi="Arial" w:cs="Arial"/>
          <w:sz w:val="22"/>
          <w:szCs w:val="22"/>
        </w:rPr>
        <w:t xml:space="preserve">4.3.2.2 to ensure that each </w:t>
      </w:r>
      <w:r w:rsidRPr="00207ADC">
        <w:rPr>
          <w:rFonts w:ascii="Arial" w:hAnsi="Arial" w:cs="Arial"/>
          <w:b/>
          <w:bCs/>
          <w:sz w:val="22"/>
          <w:szCs w:val="22"/>
        </w:rPr>
        <w:t>Member</w:t>
      </w:r>
      <w:r>
        <w:rPr>
          <w:rFonts w:ascii="Arial" w:hAnsi="Arial" w:cs="Arial"/>
          <w:sz w:val="22"/>
          <w:szCs w:val="22"/>
        </w:rPr>
        <w:t xml:space="preserve">, any person invited to speak or any representative of the </w:t>
      </w:r>
      <w:r w:rsidRPr="00207ADC">
        <w:rPr>
          <w:rFonts w:ascii="Arial" w:hAnsi="Arial" w:cs="Arial"/>
          <w:b/>
          <w:bCs/>
          <w:sz w:val="22"/>
          <w:szCs w:val="22"/>
        </w:rPr>
        <w:t>Authority</w:t>
      </w:r>
      <w:r>
        <w:rPr>
          <w:rFonts w:ascii="Arial" w:hAnsi="Arial" w:cs="Arial"/>
          <w:sz w:val="22"/>
          <w:szCs w:val="22"/>
        </w:rPr>
        <w:t xml:space="preserve"> have been given a reasonable opportunity to speak on any matter contained in the agenda for the meeting.</w:t>
      </w:r>
    </w:p>
    <w:p w14:paraId="3A773469" w14:textId="77777777" w:rsidR="00447ED4" w:rsidRDefault="00447ED4">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Pr>
          <w:rFonts w:ascii="Arial" w:hAnsi="Arial" w:cs="Arial"/>
          <w:spacing w:val="-3"/>
          <w:sz w:val="22"/>
          <w:szCs w:val="22"/>
        </w:rPr>
        <w:t xml:space="preserve">4.3.3 In the event that the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 xml:space="preserve"> is not present within fifteen minutes of the scheduled start of any meeting and has not nominated another person to take the position of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 xml:space="preserve">, those </w:t>
      </w:r>
      <w:r w:rsidRPr="00207ADC">
        <w:rPr>
          <w:rFonts w:ascii="Arial" w:hAnsi="Arial" w:cs="Arial"/>
          <w:b/>
          <w:bCs/>
          <w:spacing w:val="-3"/>
          <w:sz w:val="22"/>
          <w:szCs w:val="22"/>
        </w:rPr>
        <w:t>Members</w:t>
      </w:r>
      <w:r>
        <w:rPr>
          <w:rFonts w:ascii="Arial" w:hAnsi="Arial" w:cs="Arial"/>
          <w:spacing w:val="-3"/>
          <w:sz w:val="22"/>
          <w:szCs w:val="22"/>
        </w:rPr>
        <w:t xml:space="preserve"> present shall appoint one of their number to act as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w:t>
      </w:r>
    </w:p>
    <w:p w14:paraId="0A226A7A" w14:textId="77777777" w:rsidR="00447ED4" w:rsidRDefault="00447ED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ab/>
        <w:t>4.4</w:t>
      </w:r>
      <w:r>
        <w:rPr>
          <w:rFonts w:ascii="Arial" w:hAnsi="Arial" w:cs="Arial"/>
          <w:spacing w:val="-1"/>
          <w:sz w:val="22"/>
          <w:szCs w:val="22"/>
        </w:rPr>
        <w:tab/>
        <w:t>Secretary</w:t>
      </w:r>
    </w:p>
    <w:p w14:paraId="655B84FD" w14:textId="00CD7959" w:rsidR="00447ED4" w:rsidRDefault="00447ED4">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Pr>
          <w:rFonts w:ascii="Arial" w:hAnsi="Arial" w:cs="Arial"/>
          <w:sz w:val="22"/>
          <w:szCs w:val="22"/>
        </w:rPr>
        <w:t xml:space="preserve">4.4.1 The </w:t>
      </w:r>
      <w:r w:rsidRPr="00207ADC">
        <w:rPr>
          <w:rFonts w:ascii="Arial" w:hAnsi="Arial" w:cs="Arial"/>
          <w:b/>
          <w:bCs/>
          <w:sz w:val="22"/>
          <w:szCs w:val="22"/>
        </w:rPr>
        <w:t>Panel</w:t>
      </w:r>
      <w:r>
        <w:rPr>
          <w:rFonts w:ascii="Arial" w:hAnsi="Arial" w:cs="Arial"/>
          <w:sz w:val="22"/>
          <w:szCs w:val="22"/>
        </w:rPr>
        <w:t xml:space="preserve"> shall be assisted by a </w:t>
      </w:r>
      <w:r w:rsidRPr="00207ADC">
        <w:rPr>
          <w:rFonts w:ascii="Arial" w:hAnsi="Arial" w:cs="Arial"/>
          <w:b/>
          <w:bCs/>
          <w:sz w:val="22"/>
          <w:szCs w:val="22"/>
        </w:rPr>
        <w:t>Secretary</w:t>
      </w:r>
      <w:r>
        <w:rPr>
          <w:rFonts w:ascii="Arial" w:hAnsi="Arial" w:cs="Arial"/>
          <w:sz w:val="22"/>
          <w:szCs w:val="22"/>
        </w:rPr>
        <w:t xml:space="preserve"> who shall be a person appointed by </w:t>
      </w:r>
      <w:r w:rsidR="004155C5">
        <w:rPr>
          <w:rFonts w:ascii="Arial" w:hAnsi="Arial" w:cs="Arial"/>
          <w:sz w:val="22"/>
          <w:szCs w:val="22"/>
        </w:rPr>
        <w:t xml:space="preserve">the </w:t>
      </w:r>
      <w:r w:rsidR="004155C5" w:rsidRPr="004155C5">
        <w:rPr>
          <w:rFonts w:ascii="Arial" w:hAnsi="Arial" w:cs="Arial"/>
          <w:b/>
          <w:bCs/>
          <w:sz w:val="22"/>
          <w:szCs w:val="22"/>
        </w:rPr>
        <w:t>ISOP</w:t>
      </w:r>
      <w:r>
        <w:rPr>
          <w:rFonts w:ascii="Arial" w:hAnsi="Arial" w:cs="Arial"/>
          <w:sz w:val="22"/>
          <w:szCs w:val="22"/>
        </w:rPr>
        <w:t xml:space="preserve">. </w:t>
      </w:r>
      <w:r w:rsidR="004155C5">
        <w:rPr>
          <w:rFonts w:ascii="Arial" w:hAnsi="Arial" w:cs="Arial"/>
          <w:sz w:val="22"/>
          <w:szCs w:val="22"/>
        </w:rPr>
        <w:t xml:space="preserve">The </w:t>
      </w:r>
      <w:r w:rsidR="004155C5" w:rsidRPr="004155C5">
        <w:rPr>
          <w:rFonts w:ascii="Arial" w:hAnsi="Arial" w:cs="Arial"/>
          <w:b/>
          <w:bCs/>
          <w:sz w:val="22"/>
          <w:szCs w:val="22"/>
        </w:rPr>
        <w:t>ISOP</w:t>
      </w:r>
      <w:r>
        <w:rPr>
          <w:rFonts w:ascii="Arial" w:hAnsi="Arial" w:cs="Arial"/>
          <w:sz w:val="22"/>
          <w:szCs w:val="22"/>
        </w:rPr>
        <w:t xml:space="preserve"> may remove and reappoint the </w:t>
      </w:r>
      <w:r w:rsidRPr="00207ADC">
        <w:rPr>
          <w:rFonts w:ascii="Arial" w:hAnsi="Arial" w:cs="Arial"/>
          <w:b/>
          <w:bCs/>
          <w:sz w:val="22"/>
          <w:szCs w:val="22"/>
        </w:rPr>
        <w:t>Secretary</w:t>
      </w:r>
      <w:r>
        <w:rPr>
          <w:rFonts w:ascii="Arial" w:hAnsi="Arial" w:cs="Arial"/>
          <w:sz w:val="22"/>
          <w:szCs w:val="22"/>
        </w:rPr>
        <w:t xml:space="preserve"> by giving notice to the </w:t>
      </w:r>
      <w:r w:rsidRPr="00207ADC">
        <w:rPr>
          <w:rFonts w:ascii="Arial" w:hAnsi="Arial" w:cs="Arial"/>
          <w:b/>
          <w:bCs/>
          <w:sz w:val="22"/>
          <w:szCs w:val="22"/>
        </w:rPr>
        <w:t>Panel</w:t>
      </w:r>
      <w:r>
        <w:rPr>
          <w:rFonts w:ascii="Arial" w:hAnsi="Arial" w:cs="Arial"/>
          <w:sz w:val="22"/>
          <w:szCs w:val="22"/>
        </w:rPr>
        <w:t>.</w:t>
      </w:r>
    </w:p>
    <w:p w14:paraId="0309C05F" w14:textId="77777777" w:rsidR="00447ED4" w:rsidRDefault="00447ED4">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Pr>
          <w:rFonts w:ascii="Arial" w:hAnsi="Arial" w:cs="Arial"/>
          <w:spacing w:val="-1"/>
          <w:sz w:val="22"/>
          <w:szCs w:val="22"/>
        </w:rPr>
        <w:t xml:space="preserve">4.4.2 The </w:t>
      </w:r>
      <w:r w:rsidRPr="00207ADC">
        <w:rPr>
          <w:rFonts w:ascii="Arial" w:hAnsi="Arial" w:cs="Arial"/>
          <w:b/>
          <w:bCs/>
          <w:spacing w:val="-1"/>
          <w:sz w:val="22"/>
          <w:szCs w:val="22"/>
        </w:rPr>
        <w:t>Secretary</w:t>
      </w:r>
      <w:r>
        <w:rPr>
          <w:rFonts w:ascii="Arial" w:hAnsi="Arial" w:cs="Arial"/>
          <w:spacing w:val="-1"/>
          <w:sz w:val="22"/>
          <w:szCs w:val="22"/>
        </w:rPr>
        <w:t xml:space="preserve"> shall carry out such activities as are specified in this </w:t>
      </w:r>
      <w:r w:rsidRPr="00207ADC">
        <w:rPr>
          <w:rFonts w:ascii="Arial" w:hAnsi="Arial" w:cs="Arial"/>
          <w:b/>
          <w:bCs/>
          <w:spacing w:val="-1"/>
          <w:sz w:val="22"/>
          <w:szCs w:val="22"/>
        </w:rPr>
        <w:t>Governance Framework</w:t>
      </w:r>
      <w:r>
        <w:rPr>
          <w:rFonts w:ascii="Arial" w:hAnsi="Arial" w:cs="Arial"/>
          <w:spacing w:val="-1"/>
          <w:sz w:val="22"/>
          <w:szCs w:val="22"/>
        </w:rPr>
        <w:t xml:space="preserve"> and as are otherwise agreed between the </w:t>
      </w:r>
      <w:r w:rsidRPr="00207ADC">
        <w:rPr>
          <w:rFonts w:ascii="Arial" w:hAnsi="Arial" w:cs="Arial"/>
          <w:b/>
          <w:bCs/>
          <w:spacing w:val="-1"/>
          <w:sz w:val="22"/>
          <w:szCs w:val="22"/>
        </w:rPr>
        <w:t>Members</w:t>
      </w:r>
      <w:r>
        <w:rPr>
          <w:rFonts w:ascii="Arial" w:hAnsi="Arial" w:cs="Arial"/>
          <w:spacing w:val="-1"/>
          <w:sz w:val="22"/>
          <w:szCs w:val="22"/>
        </w:rPr>
        <w:t xml:space="preserve"> from time to time.</w:t>
      </w:r>
    </w:p>
    <w:p w14:paraId="2825A38D" w14:textId="77777777" w:rsidR="00447ED4" w:rsidRDefault="00447ED4">
      <w:pPr>
        <w:kinsoku w:val="0"/>
        <w:overflowPunct w:val="0"/>
        <w:autoSpaceDE/>
        <w:autoSpaceDN/>
        <w:adjustRightInd/>
        <w:spacing w:before="237" w:line="253" w:lineRule="exact"/>
        <w:textAlignment w:val="baseline"/>
        <w:rPr>
          <w:rFonts w:ascii="Arial" w:hAnsi="Arial" w:cs="Arial"/>
          <w:spacing w:val="23"/>
          <w:sz w:val="22"/>
          <w:szCs w:val="22"/>
        </w:rPr>
      </w:pPr>
      <w:r>
        <w:rPr>
          <w:rFonts w:ascii="Arial" w:hAnsi="Arial" w:cs="Arial"/>
          <w:spacing w:val="23"/>
          <w:sz w:val="22"/>
          <w:szCs w:val="22"/>
        </w:rPr>
        <w:t>4.5</w:t>
      </w:r>
      <w:r w:rsidRPr="00207ADC">
        <w:rPr>
          <w:rFonts w:ascii="Arial" w:hAnsi="Arial" w:cs="Arial"/>
          <w:spacing w:val="-1"/>
          <w:sz w:val="22"/>
          <w:szCs w:val="22"/>
        </w:rPr>
        <w:t xml:space="preserve"> Authority</w:t>
      </w:r>
    </w:p>
    <w:p w14:paraId="4700240D" w14:textId="77777777" w:rsidR="00447ED4" w:rsidRDefault="00447ED4">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4.5.1 A representative of the </w:t>
      </w:r>
      <w:r w:rsidRPr="00207ADC">
        <w:rPr>
          <w:rFonts w:ascii="Arial" w:hAnsi="Arial" w:cs="Arial"/>
          <w:b/>
          <w:bCs/>
          <w:sz w:val="22"/>
          <w:szCs w:val="22"/>
        </w:rPr>
        <w:t>Authority</w:t>
      </w:r>
      <w:r>
        <w:rPr>
          <w:rFonts w:ascii="Arial" w:hAnsi="Arial" w:cs="Arial"/>
          <w:sz w:val="22"/>
          <w:szCs w:val="22"/>
        </w:rPr>
        <w:t xml:space="preserve"> shall be entitled to attend </w:t>
      </w:r>
      <w:r w:rsidRPr="00207ADC">
        <w:rPr>
          <w:rFonts w:ascii="Arial" w:hAnsi="Arial" w:cs="Arial"/>
          <w:b/>
          <w:bCs/>
          <w:sz w:val="22"/>
          <w:szCs w:val="22"/>
        </w:rPr>
        <w:t>Panel</w:t>
      </w:r>
      <w:r>
        <w:rPr>
          <w:rFonts w:ascii="Arial" w:hAnsi="Arial" w:cs="Arial"/>
          <w:sz w:val="22"/>
          <w:szCs w:val="22"/>
        </w:rPr>
        <w:t xml:space="preserve"> meetings as an observer and may speak at any meeting. The </w:t>
      </w:r>
      <w:r w:rsidRPr="00207ADC">
        <w:rPr>
          <w:rFonts w:ascii="Arial" w:hAnsi="Arial" w:cs="Arial"/>
          <w:b/>
          <w:bCs/>
          <w:sz w:val="22"/>
          <w:szCs w:val="22"/>
        </w:rPr>
        <w:t>Authority</w:t>
      </w:r>
      <w:r>
        <w:rPr>
          <w:rFonts w:ascii="Arial" w:hAnsi="Arial" w:cs="Arial"/>
          <w:sz w:val="22"/>
          <w:szCs w:val="22"/>
        </w:rPr>
        <w:t xml:space="preserve"> shall from time to time notify the </w:t>
      </w:r>
      <w:r w:rsidRPr="00207ADC">
        <w:rPr>
          <w:rFonts w:ascii="Arial" w:hAnsi="Arial" w:cs="Arial"/>
          <w:b/>
          <w:bCs/>
          <w:sz w:val="22"/>
          <w:szCs w:val="22"/>
        </w:rPr>
        <w:t>Secretary</w:t>
      </w:r>
      <w:r>
        <w:rPr>
          <w:rFonts w:ascii="Arial" w:hAnsi="Arial" w:cs="Arial"/>
          <w:sz w:val="22"/>
          <w:szCs w:val="22"/>
        </w:rPr>
        <w:t xml:space="preserve"> of the identity of the observer. For the avoidance of doubt the </w:t>
      </w:r>
      <w:r w:rsidRPr="00207ADC">
        <w:rPr>
          <w:rFonts w:ascii="Arial" w:hAnsi="Arial" w:cs="Arial"/>
          <w:b/>
          <w:bCs/>
          <w:sz w:val="22"/>
          <w:szCs w:val="22"/>
        </w:rPr>
        <w:t>Authority</w:t>
      </w:r>
      <w:r>
        <w:rPr>
          <w:rFonts w:ascii="Arial" w:hAnsi="Arial" w:cs="Arial"/>
          <w:sz w:val="22"/>
          <w:szCs w:val="22"/>
        </w:rPr>
        <w:t xml:space="preserve"> representative shall not be considered a </w:t>
      </w:r>
      <w:r w:rsidRPr="00207ADC">
        <w:rPr>
          <w:rFonts w:ascii="Arial" w:hAnsi="Arial" w:cs="Arial"/>
          <w:b/>
          <w:bCs/>
          <w:sz w:val="22"/>
          <w:szCs w:val="22"/>
        </w:rPr>
        <w:t>Member</w:t>
      </w:r>
      <w:r>
        <w:rPr>
          <w:rFonts w:ascii="Arial" w:hAnsi="Arial" w:cs="Arial"/>
          <w:sz w:val="22"/>
          <w:szCs w:val="22"/>
        </w:rPr>
        <w:t xml:space="preserve"> of the </w:t>
      </w:r>
      <w:r w:rsidRPr="00207ADC">
        <w:rPr>
          <w:rFonts w:ascii="Arial" w:hAnsi="Arial" w:cs="Arial"/>
          <w:b/>
          <w:bCs/>
          <w:sz w:val="22"/>
          <w:szCs w:val="22"/>
        </w:rPr>
        <w:t>Panel</w:t>
      </w:r>
      <w:r>
        <w:rPr>
          <w:rFonts w:ascii="Arial" w:hAnsi="Arial" w:cs="Arial"/>
          <w:sz w:val="22"/>
          <w:szCs w:val="22"/>
        </w:rPr>
        <w:t>.</w:t>
      </w:r>
    </w:p>
    <w:p w14:paraId="6B73F0AB" w14:textId="77777777" w:rsidR="00447ED4" w:rsidRDefault="00447ED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ab/>
        <w:t>4.6</w:t>
      </w:r>
      <w:r>
        <w:rPr>
          <w:rFonts w:ascii="Arial" w:hAnsi="Arial" w:cs="Arial"/>
          <w:spacing w:val="-1"/>
          <w:sz w:val="22"/>
          <w:szCs w:val="22"/>
        </w:rPr>
        <w:tab/>
        <w:t>Membership</w:t>
      </w:r>
    </w:p>
    <w:p w14:paraId="59E4CA2E" w14:textId="77777777" w:rsidR="00447ED4" w:rsidRDefault="00447ED4">
      <w:pPr>
        <w:kinsoku w:val="0"/>
        <w:overflowPunct w:val="0"/>
        <w:autoSpaceDE/>
        <w:autoSpaceDN/>
        <w:adjustRightInd/>
        <w:spacing w:before="241" w:line="253" w:lineRule="exact"/>
        <w:ind w:left="720"/>
        <w:textAlignment w:val="baseline"/>
        <w:rPr>
          <w:rFonts w:ascii="Arial" w:hAnsi="Arial" w:cs="Arial"/>
          <w:sz w:val="24"/>
          <w:szCs w:val="24"/>
        </w:rPr>
      </w:pPr>
      <w:r>
        <w:rPr>
          <w:rFonts w:ascii="Arial" w:hAnsi="Arial" w:cs="Arial"/>
          <w:spacing w:val="7"/>
          <w:sz w:val="22"/>
          <w:szCs w:val="22"/>
        </w:rPr>
        <w:t xml:space="preserve">4.6.1 The </w:t>
      </w:r>
      <w:r w:rsidRPr="00207ADC">
        <w:rPr>
          <w:rFonts w:ascii="Arial" w:hAnsi="Arial" w:cs="Arial"/>
          <w:b/>
          <w:bCs/>
          <w:spacing w:val="7"/>
          <w:sz w:val="22"/>
          <w:szCs w:val="22"/>
        </w:rPr>
        <w:t>Panel</w:t>
      </w:r>
      <w:r>
        <w:rPr>
          <w:rFonts w:ascii="Arial" w:hAnsi="Arial" w:cs="Arial"/>
          <w:spacing w:val="7"/>
          <w:sz w:val="22"/>
          <w:szCs w:val="22"/>
        </w:rPr>
        <w:t xml:space="preserve"> shall consist of:</w:t>
      </w:r>
      <w:r>
        <w:rPr>
          <w:rFonts w:ascii="Arial" w:hAnsi="Arial" w:cs="Arial"/>
          <w:spacing w:val="7"/>
          <w:sz w:val="22"/>
          <w:szCs w:val="22"/>
        </w:rPr>
        <w:noBreakHyphen/>
      </w:r>
    </w:p>
    <w:p w14:paraId="392D1C81" w14:textId="77777777" w:rsidR="00447ED4" w:rsidRDefault="00447ED4">
      <w:pPr>
        <w:numPr>
          <w:ilvl w:val="0"/>
          <w:numId w:val="4"/>
        </w:numPr>
        <w:kinsoku w:val="0"/>
        <w:overflowPunct w:val="0"/>
        <w:autoSpaceDE/>
        <w:autoSpaceDN/>
        <w:adjustRightInd/>
        <w:spacing w:before="242" w:line="253" w:lineRule="exact"/>
        <w:textAlignment w:val="baseline"/>
        <w:rPr>
          <w:rFonts w:ascii="Arial" w:hAnsi="Arial" w:cs="Arial"/>
          <w:spacing w:val="-2"/>
          <w:sz w:val="22"/>
          <w:szCs w:val="22"/>
        </w:rPr>
      </w:pPr>
      <w:r>
        <w:rPr>
          <w:rFonts w:ascii="Arial" w:hAnsi="Arial" w:cs="Arial"/>
          <w:spacing w:val="-2"/>
          <w:sz w:val="22"/>
          <w:szCs w:val="22"/>
        </w:rPr>
        <w:t xml:space="preserve">a </w:t>
      </w:r>
      <w:r w:rsidRPr="00207ADC">
        <w:rPr>
          <w:rFonts w:ascii="Arial" w:hAnsi="Arial" w:cs="Arial"/>
          <w:b/>
          <w:bCs/>
          <w:spacing w:val="-2"/>
          <w:sz w:val="22"/>
          <w:szCs w:val="22"/>
        </w:rPr>
        <w:t>Chair</w:t>
      </w:r>
      <w:r w:rsidR="00F33FF3" w:rsidRPr="00207ADC">
        <w:rPr>
          <w:rFonts w:ascii="Arial" w:hAnsi="Arial" w:cs="Arial"/>
          <w:b/>
          <w:bCs/>
          <w:spacing w:val="-2"/>
          <w:sz w:val="22"/>
          <w:szCs w:val="22"/>
        </w:rPr>
        <w:t>person</w:t>
      </w:r>
      <w:r>
        <w:rPr>
          <w:rFonts w:ascii="Arial" w:hAnsi="Arial" w:cs="Arial"/>
          <w:spacing w:val="-2"/>
          <w:sz w:val="22"/>
          <w:szCs w:val="22"/>
        </w:rPr>
        <w:t>;</w:t>
      </w:r>
    </w:p>
    <w:p w14:paraId="12AB59E2" w14:textId="65B4FE95" w:rsidR="00447ED4" w:rsidRDefault="00447ED4">
      <w:pPr>
        <w:numPr>
          <w:ilvl w:val="0"/>
          <w:numId w:val="4"/>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 xml:space="preserve">a </w:t>
      </w:r>
      <w:r w:rsidRPr="00207ADC">
        <w:rPr>
          <w:rFonts w:ascii="Arial" w:hAnsi="Arial" w:cs="Arial"/>
          <w:b/>
          <w:bCs/>
          <w:sz w:val="22"/>
          <w:szCs w:val="22"/>
        </w:rPr>
        <w:t>Secretary</w:t>
      </w:r>
      <w:r>
        <w:rPr>
          <w:rFonts w:ascii="Arial" w:hAnsi="Arial" w:cs="Arial"/>
          <w:sz w:val="22"/>
          <w:szCs w:val="22"/>
        </w:rPr>
        <w:t xml:space="preserve"> appointed by </w:t>
      </w:r>
      <w:r w:rsidR="004155C5">
        <w:rPr>
          <w:rFonts w:ascii="Arial" w:hAnsi="Arial" w:cs="Arial"/>
          <w:sz w:val="22"/>
          <w:szCs w:val="22"/>
        </w:rPr>
        <w:t xml:space="preserve">the </w:t>
      </w:r>
      <w:r w:rsidR="004155C5" w:rsidRPr="004155C5">
        <w:rPr>
          <w:rFonts w:ascii="Arial" w:hAnsi="Arial" w:cs="Arial"/>
          <w:b/>
          <w:bCs/>
          <w:sz w:val="22"/>
          <w:szCs w:val="22"/>
        </w:rPr>
        <w:t>ISOP</w:t>
      </w:r>
      <w:r>
        <w:rPr>
          <w:rFonts w:ascii="Arial" w:hAnsi="Arial" w:cs="Arial"/>
          <w:sz w:val="22"/>
          <w:szCs w:val="22"/>
        </w:rPr>
        <w:t>;</w:t>
      </w:r>
    </w:p>
    <w:p w14:paraId="52A3DE7C" w14:textId="77777777" w:rsidR="00447ED4" w:rsidRDefault="00447ED4">
      <w:pPr>
        <w:numPr>
          <w:ilvl w:val="0"/>
          <w:numId w:val="4"/>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a person appointed by the </w:t>
      </w:r>
      <w:r w:rsidRPr="00207ADC">
        <w:rPr>
          <w:rFonts w:ascii="Arial" w:hAnsi="Arial" w:cs="Arial"/>
          <w:b/>
          <w:bCs/>
          <w:sz w:val="22"/>
          <w:szCs w:val="22"/>
        </w:rPr>
        <w:t>Authority</w:t>
      </w:r>
      <w:r>
        <w:rPr>
          <w:rFonts w:ascii="Arial" w:hAnsi="Arial" w:cs="Arial"/>
          <w:sz w:val="22"/>
          <w:szCs w:val="22"/>
        </w:rPr>
        <w:t>; and</w:t>
      </w:r>
    </w:p>
    <w:p w14:paraId="739B1B67" w14:textId="77777777" w:rsidR="00447ED4" w:rsidRDefault="00447ED4">
      <w:pPr>
        <w:numPr>
          <w:ilvl w:val="0"/>
          <w:numId w:val="4"/>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following </w:t>
      </w:r>
      <w:r w:rsidRPr="00207ADC">
        <w:rPr>
          <w:rFonts w:ascii="Arial" w:hAnsi="Arial" w:cs="Arial"/>
          <w:b/>
          <w:bCs/>
          <w:sz w:val="22"/>
          <w:szCs w:val="22"/>
        </w:rPr>
        <w:t>Members</w:t>
      </w:r>
    </w:p>
    <w:p w14:paraId="20772EE3" w14:textId="6B977D42" w:rsidR="00447ED4" w:rsidRDefault="00447ED4">
      <w:pPr>
        <w:numPr>
          <w:ilvl w:val="0"/>
          <w:numId w:val="5"/>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r>
        <w:rPr>
          <w:rFonts w:ascii="Arial" w:hAnsi="Arial" w:cs="Arial"/>
          <w:spacing w:val="-1"/>
          <w:sz w:val="22"/>
          <w:szCs w:val="22"/>
        </w:rPr>
        <w:t>;</w:t>
      </w:r>
    </w:p>
    <w:p w14:paraId="174E86AB" w14:textId="2DAD3E32" w:rsidR="00447ED4" w:rsidRDefault="00447ED4">
      <w:pPr>
        <w:numPr>
          <w:ilvl w:val="0"/>
          <w:numId w:val="6"/>
        </w:numPr>
        <w:kinsoku w:val="0"/>
        <w:overflowPunct w:val="0"/>
        <w:autoSpaceDE/>
        <w:autoSpaceDN/>
        <w:adjustRightInd/>
        <w:spacing w:before="236"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r w:rsidRPr="00207ADC">
        <w:rPr>
          <w:rFonts w:ascii="Arial" w:hAnsi="Arial" w:cs="Arial"/>
          <w:b/>
          <w:bCs/>
          <w:spacing w:val="-1"/>
          <w:sz w:val="22"/>
          <w:szCs w:val="22"/>
        </w:rPr>
        <w:t>NGET</w:t>
      </w:r>
      <w:r w:rsidR="00DA2B16">
        <w:rPr>
          <w:rFonts w:ascii="Arial" w:hAnsi="Arial" w:cs="Arial"/>
          <w:b/>
          <w:bCs/>
          <w:spacing w:val="-1"/>
          <w:sz w:val="22"/>
          <w:szCs w:val="22"/>
        </w:rPr>
        <w:t>;</w:t>
      </w:r>
    </w:p>
    <w:p w14:paraId="3A911D8C" w14:textId="77777777" w:rsidR="00447ED4" w:rsidRDefault="00447ED4">
      <w:pPr>
        <w:numPr>
          <w:ilvl w:val="0"/>
          <w:numId w:val="6"/>
        </w:numPr>
        <w:kinsoku w:val="0"/>
        <w:overflowPunct w:val="0"/>
        <w:autoSpaceDE/>
        <w:autoSpaceDN/>
        <w:adjustRightInd/>
        <w:spacing w:before="242"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r w:rsidRPr="00207ADC">
        <w:rPr>
          <w:rFonts w:ascii="Arial" w:hAnsi="Arial" w:cs="Arial"/>
          <w:b/>
          <w:bCs/>
          <w:spacing w:val="-1"/>
          <w:sz w:val="22"/>
          <w:szCs w:val="22"/>
        </w:rPr>
        <w:t>SHET</w:t>
      </w:r>
      <w:r>
        <w:rPr>
          <w:rFonts w:ascii="Arial" w:hAnsi="Arial" w:cs="Arial"/>
          <w:spacing w:val="-1"/>
          <w:sz w:val="22"/>
          <w:szCs w:val="22"/>
        </w:rPr>
        <w:t>;</w:t>
      </w:r>
    </w:p>
    <w:p w14:paraId="6C274C03" w14:textId="77777777" w:rsidR="00447ED4" w:rsidRDefault="00447ED4">
      <w:pPr>
        <w:numPr>
          <w:ilvl w:val="0"/>
          <w:numId w:val="6"/>
        </w:numPr>
        <w:kinsoku w:val="0"/>
        <w:overflowPunct w:val="0"/>
        <w:autoSpaceDE/>
        <w:autoSpaceDN/>
        <w:adjustRightInd/>
        <w:spacing w:before="241"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r w:rsidRPr="00207ADC">
        <w:rPr>
          <w:rFonts w:ascii="Arial" w:hAnsi="Arial" w:cs="Arial"/>
          <w:b/>
          <w:bCs/>
          <w:spacing w:val="-1"/>
          <w:sz w:val="22"/>
          <w:szCs w:val="22"/>
        </w:rPr>
        <w:t>SPT</w:t>
      </w:r>
      <w:r>
        <w:rPr>
          <w:rFonts w:ascii="Arial" w:hAnsi="Arial" w:cs="Arial"/>
          <w:spacing w:val="-1"/>
          <w:sz w:val="22"/>
          <w:szCs w:val="22"/>
        </w:rPr>
        <w:t>;</w:t>
      </w:r>
    </w:p>
    <w:p w14:paraId="3A9C0C39" w14:textId="793FB680" w:rsidR="00447ED4" w:rsidRDefault="00447ED4">
      <w:pPr>
        <w:numPr>
          <w:ilvl w:val="0"/>
          <w:numId w:val="5"/>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two persons representing </w:t>
      </w:r>
      <w:r w:rsidRPr="00207ADC">
        <w:rPr>
          <w:rFonts w:ascii="Arial" w:hAnsi="Arial" w:cs="Arial"/>
          <w:b/>
          <w:bCs/>
          <w:sz w:val="22"/>
          <w:szCs w:val="22"/>
        </w:rPr>
        <w:t>Offshore Transmission Owners</w:t>
      </w:r>
      <w:r w:rsidR="00E02DDB">
        <w:rPr>
          <w:rFonts w:ascii="Arial" w:hAnsi="Arial" w:cs="Arial"/>
          <w:b/>
          <w:bCs/>
          <w:sz w:val="22"/>
          <w:szCs w:val="22"/>
        </w:rPr>
        <w:t>;</w:t>
      </w:r>
    </w:p>
    <w:p w14:paraId="0F8DA760" w14:textId="3B150F2E" w:rsidR="00447ED4" w:rsidRDefault="00447ED4">
      <w:pPr>
        <w:numPr>
          <w:ilvl w:val="0"/>
          <w:numId w:val="6"/>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 xml:space="preserve">a person representing </w:t>
      </w:r>
      <w:r w:rsidRPr="00207ADC">
        <w:rPr>
          <w:rFonts w:ascii="Arial" w:hAnsi="Arial" w:cs="Arial"/>
          <w:b/>
          <w:bCs/>
          <w:sz w:val="22"/>
          <w:szCs w:val="22"/>
        </w:rPr>
        <w:t>Generators</w:t>
      </w:r>
      <w:r w:rsidR="00E02DDB">
        <w:rPr>
          <w:rFonts w:ascii="Arial" w:hAnsi="Arial" w:cs="Arial"/>
          <w:b/>
          <w:bCs/>
          <w:sz w:val="22"/>
          <w:szCs w:val="22"/>
        </w:rPr>
        <w:t>;</w:t>
      </w:r>
      <w:r w:rsidR="002C1AD3">
        <w:rPr>
          <w:rFonts w:ascii="Arial" w:hAnsi="Arial" w:cs="Arial"/>
          <w:b/>
          <w:bCs/>
          <w:sz w:val="22"/>
          <w:szCs w:val="22"/>
        </w:rPr>
        <w:t xml:space="preserve"> and</w:t>
      </w:r>
    </w:p>
    <w:p w14:paraId="485AB7FC" w14:textId="2887F555" w:rsidR="00447ED4" w:rsidRDefault="00447ED4">
      <w:pPr>
        <w:numPr>
          <w:ilvl w:val="0"/>
          <w:numId w:val="6"/>
        </w:numPr>
        <w:kinsoku w:val="0"/>
        <w:overflowPunct w:val="0"/>
        <w:autoSpaceDE/>
        <w:autoSpaceDN/>
        <w:adjustRightInd/>
        <w:spacing w:before="237" w:line="253" w:lineRule="exact"/>
        <w:textAlignment w:val="baseline"/>
        <w:rPr>
          <w:rFonts w:ascii="Arial" w:hAnsi="Arial" w:cs="Arial"/>
          <w:sz w:val="22"/>
          <w:szCs w:val="22"/>
        </w:rPr>
      </w:pPr>
      <w:r>
        <w:rPr>
          <w:rFonts w:ascii="Arial" w:hAnsi="Arial" w:cs="Arial"/>
          <w:sz w:val="22"/>
          <w:szCs w:val="22"/>
        </w:rPr>
        <w:t xml:space="preserve">a person representing </w:t>
      </w:r>
      <w:r w:rsidRPr="00207ADC">
        <w:rPr>
          <w:rFonts w:ascii="Arial" w:hAnsi="Arial" w:cs="Arial"/>
          <w:b/>
          <w:bCs/>
          <w:sz w:val="22"/>
          <w:szCs w:val="22"/>
        </w:rPr>
        <w:t>Distribution Network Operators</w:t>
      </w:r>
      <w:r w:rsidR="00E02DDB">
        <w:rPr>
          <w:rFonts w:ascii="Arial" w:hAnsi="Arial" w:cs="Arial"/>
          <w:b/>
          <w:bCs/>
          <w:sz w:val="22"/>
          <w:szCs w:val="22"/>
        </w:rPr>
        <w:t>.</w:t>
      </w:r>
    </w:p>
    <w:p w14:paraId="5B511B88" w14:textId="6A37C952" w:rsidR="00447ED4" w:rsidRDefault="00447ED4">
      <w:pPr>
        <w:kinsoku w:val="0"/>
        <w:overflowPunct w:val="0"/>
        <w:autoSpaceDE/>
        <w:autoSpaceDN/>
        <w:adjustRightInd/>
        <w:spacing w:before="419" w:line="253" w:lineRule="exact"/>
        <w:textAlignment w:val="baseline"/>
        <w:rPr>
          <w:rFonts w:ascii="Arial" w:hAnsi="Arial" w:cs="Arial"/>
          <w:spacing w:val="6"/>
          <w:sz w:val="22"/>
          <w:szCs w:val="22"/>
        </w:rPr>
      </w:pPr>
      <w:r>
        <w:rPr>
          <w:rFonts w:ascii="Arial" w:hAnsi="Arial" w:cs="Arial"/>
          <w:spacing w:val="6"/>
          <w:sz w:val="22"/>
          <w:szCs w:val="22"/>
        </w:rPr>
        <w:t xml:space="preserve">4.6.2 </w:t>
      </w:r>
      <w:r w:rsidR="004155C5" w:rsidRPr="00A905A1">
        <w:rPr>
          <w:rFonts w:ascii="Arial" w:hAnsi="Arial" w:cs="Arial"/>
          <w:b/>
          <w:bCs/>
          <w:spacing w:val="6"/>
          <w:sz w:val="22"/>
          <w:szCs w:val="22"/>
        </w:rPr>
        <w:t>ISOP</w:t>
      </w:r>
      <w:r>
        <w:rPr>
          <w:rFonts w:ascii="Arial" w:hAnsi="Arial" w:cs="Arial"/>
          <w:spacing w:val="6"/>
          <w:sz w:val="22"/>
          <w:szCs w:val="22"/>
        </w:rPr>
        <w:t xml:space="preserve"> Members</w:t>
      </w:r>
    </w:p>
    <w:p w14:paraId="519A1A34" w14:textId="793341BA" w:rsidR="00447ED4" w:rsidRDefault="00447ED4">
      <w:pPr>
        <w:tabs>
          <w:tab w:val="left" w:pos="1800"/>
        </w:tabs>
        <w:kinsoku w:val="0"/>
        <w:overflowPunct w:val="0"/>
        <w:autoSpaceDE/>
        <w:autoSpaceDN/>
        <w:adjustRightInd/>
        <w:spacing w:before="251" w:line="237" w:lineRule="exact"/>
        <w:ind w:left="720"/>
        <w:textAlignment w:val="baseline"/>
        <w:rPr>
          <w:rFonts w:ascii="Arial" w:hAnsi="Arial" w:cs="Arial"/>
          <w:spacing w:val="-3"/>
          <w:sz w:val="22"/>
          <w:szCs w:val="22"/>
        </w:rPr>
      </w:pPr>
      <w:r>
        <w:rPr>
          <w:rFonts w:ascii="Arial" w:hAnsi="Arial" w:cs="Arial"/>
          <w:spacing w:val="-3"/>
          <w:sz w:val="22"/>
          <w:szCs w:val="22"/>
        </w:rPr>
        <w:t>4.6.2.1</w:t>
      </w:r>
      <w:r>
        <w:rPr>
          <w:rFonts w:ascii="Arial" w:hAnsi="Arial" w:cs="Arial"/>
          <w:spacing w:val="-3"/>
          <w:sz w:val="22"/>
          <w:szCs w:val="22"/>
        </w:rPr>
        <w:tab/>
      </w:r>
      <w:r w:rsidR="004155C5">
        <w:rPr>
          <w:rFonts w:ascii="Arial" w:hAnsi="Arial" w:cs="Arial"/>
          <w:spacing w:val="-3"/>
          <w:sz w:val="22"/>
          <w:szCs w:val="22"/>
        </w:rPr>
        <w:t xml:space="preserve">The </w:t>
      </w:r>
      <w:r w:rsidR="004155C5" w:rsidRPr="004155C5">
        <w:rPr>
          <w:rFonts w:ascii="Arial" w:hAnsi="Arial" w:cs="Arial"/>
          <w:b/>
          <w:bCs/>
          <w:spacing w:val="-3"/>
          <w:sz w:val="22"/>
          <w:szCs w:val="22"/>
        </w:rPr>
        <w:t>ISOP</w:t>
      </w:r>
      <w:r>
        <w:rPr>
          <w:rFonts w:ascii="Arial" w:hAnsi="Arial" w:cs="Arial"/>
          <w:spacing w:val="-3"/>
          <w:sz w:val="22"/>
          <w:szCs w:val="22"/>
        </w:rPr>
        <w:t xml:space="preserve"> is entitled to nominate two </w:t>
      </w:r>
      <w:r w:rsidRPr="00207ADC">
        <w:rPr>
          <w:rFonts w:ascii="Arial" w:hAnsi="Arial" w:cs="Arial"/>
          <w:b/>
          <w:bCs/>
          <w:spacing w:val="-3"/>
          <w:sz w:val="22"/>
          <w:szCs w:val="22"/>
        </w:rPr>
        <w:t>Members</w:t>
      </w:r>
      <w:r>
        <w:rPr>
          <w:rFonts w:ascii="Arial" w:hAnsi="Arial" w:cs="Arial"/>
          <w:spacing w:val="-3"/>
          <w:sz w:val="22"/>
          <w:szCs w:val="22"/>
        </w:rPr>
        <w:t xml:space="preserve"> to attend </w:t>
      </w:r>
      <w:r w:rsidRPr="00207ADC">
        <w:rPr>
          <w:rFonts w:ascii="Arial" w:hAnsi="Arial" w:cs="Arial"/>
          <w:b/>
          <w:bCs/>
          <w:spacing w:val="-3"/>
          <w:sz w:val="22"/>
          <w:szCs w:val="22"/>
        </w:rPr>
        <w:t>Panel</w:t>
      </w:r>
      <w:r>
        <w:rPr>
          <w:rFonts w:ascii="Arial" w:hAnsi="Arial" w:cs="Arial"/>
          <w:spacing w:val="-3"/>
          <w:sz w:val="22"/>
          <w:szCs w:val="22"/>
        </w:rPr>
        <w:t xml:space="preserve"> meetings and may</w:t>
      </w:r>
    </w:p>
    <w:p w14:paraId="1FEC2904" w14:textId="057DA28C" w:rsidR="00447ED4" w:rsidRDefault="00447ED4">
      <w:pPr>
        <w:kinsoku w:val="0"/>
        <w:overflowPunct w:val="0"/>
        <w:autoSpaceDE/>
        <w:autoSpaceDN/>
        <w:adjustRightInd/>
        <w:spacing w:line="237" w:lineRule="exact"/>
        <w:ind w:left="1800"/>
        <w:textAlignment w:val="baseline"/>
        <w:rPr>
          <w:rFonts w:ascii="Arial" w:hAnsi="Arial" w:cs="Arial"/>
          <w:sz w:val="22"/>
          <w:szCs w:val="22"/>
        </w:rPr>
      </w:pPr>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39B892E8" w14:textId="77777777" w:rsidR="004C1761" w:rsidRDefault="004C1761">
      <w:pPr>
        <w:kinsoku w:val="0"/>
        <w:overflowPunct w:val="0"/>
        <w:autoSpaceDE/>
        <w:autoSpaceDN/>
        <w:adjustRightInd/>
        <w:spacing w:line="237" w:lineRule="exact"/>
        <w:ind w:left="1800"/>
        <w:textAlignment w:val="baseline"/>
        <w:rPr>
          <w:rFonts w:ascii="Arial" w:hAnsi="Arial" w:cs="Arial"/>
          <w:sz w:val="22"/>
          <w:szCs w:val="22"/>
        </w:rPr>
      </w:pPr>
    </w:p>
    <w:p w14:paraId="6A9C6205" w14:textId="21A7F1F7" w:rsidR="00447ED4" w:rsidRDefault="00447ED4">
      <w:pPr>
        <w:kinsoku w:val="0"/>
        <w:overflowPunct w:val="0"/>
        <w:autoSpaceDE/>
        <w:autoSpaceDN/>
        <w:adjustRightInd/>
        <w:spacing w:before="19" w:line="253" w:lineRule="exact"/>
        <w:textAlignment w:val="baseline"/>
        <w:rPr>
          <w:rFonts w:ascii="Arial" w:hAnsi="Arial" w:cs="Arial"/>
          <w:spacing w:val="9"/>
          <w:sz w:val="22"/>
          <w:szCs w:val="22"/>
        </w:rPr>
      </w:pPr>
      <w:r>
        <w:rPr>
          <w:rFonts w:ascii="Arial" w:hAnsi="Arial" w:cs="Arial"/>
          <w:spacing w:val="9"/>
          <w:sz w:val="22"/>
          <w:szCs w:val="22"/>
        </w:rPr>
        <w:t>4.6.3 NGET Members</w:t>
      </w:r>
    </w:p>
    <w:p w14:paraId="0C6936BB" w14:textId="77777777" w:rsidR="00447ED4" w:rsidRDefault="00447ED4">
      <w:pPr>
        <w:tabs>
          <w:tab w:val="left" w:pos="1728"/>
        </w:tabs>
        <w:kinsoku w:val="0"/>
        <w:overflowPunct w:val="0"/>
        <w:autoSpaceDE/>
        <w:autoSpaceDN/>
        <w:adjustRightInd/>
        <w:spacing w:before="251" w:line="237" w:lineRule="exact"/>
        <w:ind w:left="720"/>
        <w:textAlignment w:val="baseline"/>
        <w:rPr>
          <w:rFonts w:ascii="Arial" w:hAnsi="Arial" w:cs="Arial"/>
          <w:sz w:val="22"/>
          <w:szCs w:val="22"/>
        </w:rPr>
      </w:pPr>
      <w:r>
        <w:rPr>
          <w:rFonts w:ascii="Arial" w:hAnsi="Arial" w:cs="Arial"/>
          <w:sz w:val="22"/>
          <w:szCs w:val="22"/>
        </w:rPr>
        <w:t>4.6.3.1</w:t>
      </w:r>
      <w:r>
        <w:rPr>
          <w:rFonts w:ascii="Arial" w:hAnsi="Arial" w:cs="Arial"/>
          <w:sz w:val="22"/>
          <w:szCs w:val="22"/>
        </w:rPr>
        <w:tab/>
      </w:r>
      <w:r w:rsidRPr="00207ADC">
        <w:rPr>
          <w:rFonts w:ascii="Arial" w:hAnsi="Arial" w:cs="Arial"/>
          <w:b/>
          <w:bCs/>
          <w:sz w:val="22"/>
          <w:szCs w:val="22"/>
        </w:rPr>
        <w:t>NGET</w:t>
      </w:r>
      <w:r>
        <w:rPr>
          <w:rFonts w:ascii="Arial" w:hAnsi="Arial" w:cs="Arial"/>
          <w:sz w:val="22"/>
          <w:szCs w:val="22"/>
        </w:rPr>
        <w:t xml:space="preserve"> is entitled to nominate two </w:t>
      </w:r>
      <w:r w:rsidRPr="00207ADC">
        <w:rPr>
          <w:rFonts w:ascii="Arial" w:hAnsi="Arial" w:cs="Arial"/>
          <w:b/>
          <w:bCs/>
          <w:sz w:val="22"/>
          <w:szCs w:val="22"/>
        </w:rPr>
        <w:t>Members</w:t>
      </w:r>
      <w:r>
        <w:rPr>
          <w:rFonts w:ascii="Arial" w:hAnsi="Arial" w:cs="Arial"/>
          <w:sz w:val="22"/>
          <w:szCs w:val="22"/>
        </w:rPr>
        <w:t xml:space="preserve"> to attend </w:t>
      </w:r>
      <w:r w:rsidRPr="00207ADC">
        <w:rPr>
          <w:rFonts w:ascii="Arial" w:hAnsi="Arial" w:cs="Arial"/>
          <w:b/>
          <w:bCs/>
          <w:sz w:val="22"/>
          <w:szCs w:val="22"/>
        </w:rPr>
        <w:t>Panel</w:t>
      </w:r>
      <w:r>
        <w:rPr>
          <w:rFonts w:ascii="Arial" w:hAnsi="Arial" w:cs="Arial"/>
          <w:sz w:val="22"/>
          <w:szCs w:val="22"/>
        </w:rPr>
        <w:t xml:space="preserve"> meetings and may</w:t>
      </w:r>
    </w:p>
    <w:p w14:paraId="3B656067" w14:textId="77777777" w:rsidR="00447ED4" w:rsidRDefault="00447ED4">
      <w:pPr>
        <w:kinsoku w:val="0"/>
        <w:overflowPunct w:val="0"/>
        <w:autoSpaceDE/>
        <w:autoSpaceDN/>
        <w:adjustRightInd/>
        <w:spacing w:line="237" w:lineRule="exact"/>
        <w:ind w:left="1728"/>
        <w:textAlignment w:val="baseline"/>
        <w:rPr>
          <w:rFonts w:ascii="Arial" w:hAnsi="Arial" w:cs="Arial"/>
          <w:sz w:val="22"/>
          <w:szCs w:val="22"/>
        </w:rPr>
      </w:pPr>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3B30194C" w14:textId="77777777" w:rsidR="00447ED4" w:rsidRDefault="00447ED4">
      <w:pPr>
        <w:kinsoku w:val="0"/>
        <w:overflowPunct w:val="0"/>
        <w:autoSpaceDE/>
        <w:autoSpaceDN/>
        <w:adjustRightInd/>
        <w:spacing w:before="260" w:line="253" w:lineRule="exact"/>
        <w:textAlignment w:val="baseline"/>
        <w:rPr>
          <w:rFonts w:ascii="Arial" w:hAnsi="Arial" w:cs="Arial"/>
          <w:spacing w:val="14"/>
          <w:sz w:val="22"/>
          <w:szCs w:val="22"/>
        </w:rPr>
      </w:pPr>
      <w:r>
        <w:rPr>
          <w:rFonts w:ascii="Arial" w:hAnsi="Arial" w:cs="Arial"/>
          <w:spacing w:val="14"/>
          <w:sz w:val="22"/>
          <w:szCs w:val="22"/>
        </w:rPr>
        <w:t>4.6.4 SHET Members</w:t>
      </w:r>
    </w:p>
    <w:p w14:paraId="3F475632" w14:textId="77777777" w:rsidR="00447ED4" w:rsidRDefault="00447ED4">
      <w:pPr>
        <w:tabs>
          <w:tab w:val="left" w:pos="1728"/>
        </w:tabs>
        <w:kinsoku w:val="0"/>
        <w:overflowPunct w:val="0"/>
        <w:autoSpaceDE/>
        <w:autoSpaceDN/>
        <w:adjustRightInd/>
        <w:spacing w:before="247" w:line="251" w:lineRule="exact"/>
        <w:ind w:left="720"/>
        <w:textAlignment w:val="baseline"/>
        <w:rPr>
          <w:rFonts w:ascii="Arial" w:hAnsi="Arial" w:cs="Arial"/>
          <w:sz w:val="22"/>
          <w:szCs w:val="22"/>
        </w:rPr>
      </w:pPr>
      <w:r>
        <w:rPr>
          <w:rFonts w:ascii="Arial" w:hAnsi="Arial" w:cs="Arial"/>
          <w:sz w:val="22"/>
          <w:szCs w:val="22"/>
        </w:rPr>
        <w:t>4.6.4.1</w:t>
      </w:r>
      <w:r>
        <w:rPr>
          <w:rFonts w:ascii="Arial" w:hAnsi="Arial" w:cs="Arial"/>
          <w:sz w:val="22"/>
          <w:szCs w:val="22"/>
        </w:rPr>
        <w:tab/>
      </w:r>
      <w:r w:rsidRPr="00207ADC">
        <w:rPr>
          <w:rFonts w:ascii="Arial" w:hAnsi="Arial" w:cs="Arial"/>
          <w:b/>
          <w:bCs/>
          <w:sz w:val="22"/>
          <w:szCs w:val="22"/>
        </w:rPr>
        <w:t>SHET</w:t>
      </w:r>
      <w:r>
        <w:rPr>
          <w:rFonts w:ascii="Arial" w:hAnsi="Arial" w:cs="Arial"/>
          <w:sz w:val="22"/>
          <w:szCs w:val="22"/>
        </w:rPr>
        <w:t xml:space="preserve"> is entitled to nominate two </w:t>
      </w:r>
      <w:r w:rsidRPr="00207ADC">
        <w:rPr>
          <w:rFonts w:ascii="Arial" w:hAnsi="Arial" w:cs="Arial"/>
          <w:b/>
          <w:bCs/>
          <w:sz w:val="22"/>
          <w:szCs w:val="22"/>
        </w:rPr>
        <w:t>Members</w:t>
      </w:r>
      <w:r>
        <w:rPr>
          <w:rFonts w:ascii="Arial" w:hAnsi="Arial" w:cs="Arial"/>
          <w:sz w:val="22"/>
          <w:szCs w:val="22"/>
        </w:rPr>
        <w:t xml:space="preserve"> to attend </w:t>
      </w:r>
      <w:r w:rsidRPr="00207ADC">
        <w:rPr>
          <w:rFonts w:ascii="Arial" w:hAnsi="Arial" w:cs="Arial"/>
          <w:b/>
          <w:bCs/>
          <w:sz w:val="22"/>
          <w:szCs w:val="22"/>
        </w:rPr>
        <w:t>Panel</w:t>
      </w:r>
      <w:r>
        <w:rPr>
          <w:rFonts w:ascii="Arial" w:hAnsi="Arial" w:cs="Arial"/>
          <w:sz w:val="22"/>
          <w:szCs w:val="22"/>
        </w:rPr>
        <w:t xml:space="preserve"> meetings and may</w:t>
      </w:r>
    </w:p>
    <w:p w14:paraId="2EC290FC" w14:textId="77777777" w:rsidR="00447ED4" w:rsidRDefault="00447ED4">
      <w:pPr>
        <w:kinsoku w:val="0"/>
        <w:overflowPunct w:val="0"/>
        <w:autoSpaceDE/>
        <w:autoSpaceDN/>
        <w:adjustRightInd/>
        <w:spacing w:line="251" w:lineRule="exact"/>
        <w:ind w:left="1728"/>
        <w:textAlignment w:val="baseline"/>
        <w:rPr>
          <w:rFonts w:ascii="Arial" w:hAnsi="Arial" w:cs="Arial"/>
          <w:sz w:val="22"/>
          <w:szCs w:val="22"/>
        </w:rPr>
      </w:pPr>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7940DEB2" w14:textId="77777777" w:rsidR="00447ED4" w:rsidRDefault="00447ED4">
      <w:pPr>
        <w:kinsoku w:val="0"/>
        <w:overflowPunct w:val="0"/>
        <w:autoSpaceDE/>
        <w:autoSpaceDN/>
        <w:adjustRightInd/>
        <w:spacing w:before="237" w:line="253" w:lineRule="exact"/>
        <w:textAlignment w:val="baseline"/>
        <w:rPr>
          <w:rFonts w:ascii="Arial" w:hAnsi="Arial" w:cs="Arial"/>
          <w:spacing w:val="15"/>
          <w:sz w:val="22"/>
          <w:szCs w:val="22"/>
        </w:rPr>
      </w:pPr>
      <w:r>
        <w:rPr>
          <w:rFonts w:ascii="Arial" w:hAnsi="Arial" w:cs="Arial"/>
          <w:spacing w:val="15"/>
          <w:sz w:val="22"/>
          <w:szCs w:val="22"/>
        </w:rPr>
        <w:t>4.6.5 SPT Members</w:t>
      </w:r>
    </w:p>
    <w:p w14:paraId="48AC59FC" w14:textId="77777777" w:rsidR="00447ED4" w:rsidRDefault="00447ED4">
      <w:pPr>
        <w:tabs>
          <w:tab w:val="left" w:pos="1728"/>
        </w:tabs>
        <w:kinsoku w:val="0"/>
        <w:overflowPunct w:val="0"/>
        <w:autoSpaceDE/>
        <w:autoSpaceDN/>
        <w:adjustRightInd/>
        <w:spacing w:before="241" w:line="253" w:lineRule="exact"/>
        <w:ind w:left="720"/>
        <w:textAlignment w:val="baseline"/>
        <w:rPr>
          <w:rFonts w:ascii="Arial" w:hAnsi="Arial" w:cs="Arial"/>
          <w:spacing w:val="1"/>
          <w:sz w:val="22"/>
          <w:szCs w:val="22"/>
        </w:rPr>
      </w:pPr>
      <w:r>
        <w:rPr>
          <w:rFonts w:ascii="Arial" w:hAnsi="Arial" w:cs="Arial"/>
          <w:spacing w:val="1"/>
          <w:sz w:val="22"/>
          <w:szCs w:val="22"/>
        </w:rPr>
        <w:t>4.6.5.1</w:t>
      </w:r>
      <w:r>
        <w:rPr>
          <w:rFonts w:ascii="Arial" w:hAnsi="Arial" w:cs="Arial"/>
          <w:spacing w:val="1"/>
          <w:sz w:val="22"/>
          <w:szCs w:val="22"/>
        </w:rPr>
        <w:tab/>
      </w:r>
      <w:r w:rsidRPr="00207ADC">
        <w:rPr>
          <w:rFonts w:ascii="Arial" w:hAnsi="Arial" w:cs="Arial"/>
          <w:b/>
          <w:bCs/>
          <w:spacing w:val="1"/>
          <w:sz w:val="22"/>
          <w:szCs w:val="22"/>
        </w:rPr>
        <w:t>SPT</w:t>
      </w:r>
      <w:r>
        <w:rPr>
          <w:rFonts w:ascii="Arial" w:hAnsi="Arial" w:cs="Arial"/>
          <w:spacing w:val="1"/>
          <w:sz w:val="22"/>
          <w:szCs w:val="22"/>
        </w:rPr>
        <w:t xml:space="preserve"> is entitled to nominate two </w:t>
      </w:r>
      <w:r w:rsidRPr="00207ADC">
        <w:rPr>
          <w:rFonts w:ascii="Arial" w:hAnsi="Arial" w:cs="Arial"/>
          <w:b/>
          <w:bCs/>
          <w:spacing w:val="1"/>
          <w:sz w:val="22"/>
          <w:szCs w:val="22"/>
        </w:rPr>
        <w:t>Members</w:t>
      </w:r>
      <w:r>
        <w:rPr>
          <w:rFonts w:ascii="Arial" w:hAnsi="Arial" w:cs="Arial"/>
          <w:spacing w:val="1"/>
          <w:sz w:val="22"/>
          <w:szCs w:val="22"/>
        </w:rPr>
        <w:t xml:space="preserve"> to attend </w:t>
      </w:r>
      <w:r w:rsidRPr="00207ADC">
        <w:rPr>
          <w:rFonts w:ascii="Arial" w:hAnsi="Arial" w:cs="Arial"/>
          <w:b/>
          <w:bCs/>
          <w:spacing w:val="1"/>
          <w:sz w:val="22"/>
          <w:szCs w:val="22"/>
        </w:rPr>
        <w:t>Panel</w:t>
      </w:r>
      <w:r>
        <w:rPr>
          <w:rFonts w:ascii="Arial" w:hAnsi="Arial" w:cs="Arial"/>
          <w:spacing w:val="1"/>
          <w:sz w:val="22"/>
          <w:szCs w:val="22"/>
        </w:rPr>
        <w:t xml:space="preserve"> meetings and may</w:t>
      </w:r>
    </w:p>
    <w:p w14:paraId="1704F430" w14:textId="77777777" w:rsidR="00447ED4" w:rsidRDefault="00447ED4">
      <w:pPr>
        <w:kinsoku w:val="0"/>
        <w:overflowPunct w:val="0"/>
        <w:autoSpaceDE/>
        <w:autoSpaceDN/>
        <w:adjustRightInd/>
        <w:spacing w:before="2" w:line="253" w:lineRule="exact"/>
        <w:ind w:left="1728"/>
        <w:textAlignment w:val="baseline"/>
        <w:rPr>
          <w:rFonts w:ascii="Arial" w:hAnsi="Arial" w:cs="Arial"/>
          <w:sz w:val="22"/>
          <w:szCs w:val="22"/>
        </w:rPr>
      </w:pPr>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34188E89" w14:textId="77777777" w:rsidR="00447ED4" w:rsidRDefault="00447ED4">
      <w:pPr>
        <w:kinsoku w:val="0"/>
        <w:overflowPunct w:val="0"/>
        <w:autoSpaceDE/>
        <w:autoSpaceDN/>
        <w:adjustRightInd/>
        <w:spacing w:before="241" w:line="253" w:lineRule="exact"/>
        <w:textAlignment w:val="baseline"/>
        <w:rPr>
          <w:rFonts w:ascii="Arial" w:hAnsi="Arial" w:cs="Arial"/>
          <w:spacing w:val="5"/>
          <w:sz w:val="22"/>
          <w:szCs w:val="22"/>
        </w:rPr>
      </w:pPr>
      <w:r>
        <w:rPr>
          <w:rFonts w:ascii="Arial" w:hAnsi="Arial" w:cs="Arial"/>
          <w:spacing w:val="5"/>
          <w:sz w:val="22"/>
          <w:szCs w:val="22"/>
        </w:rPr>
        <w:t>4.6.6 Offshore Transmission Owner Members</w:t>
      </w:r>
    </w:p>
    <w:p w14:paraId="2D20E0FB" w14:textId="021659B1" w:rsidR="00D07324" w:rsidRDefault="00447ED4" w:rsidP="00207ADC">
      <w:pPr>
        <w:tabs>
          <w:tab w:val="left" w:pos="1728"/>
        </w:tabs>
        <w:kinsoku w:val="0"/>
        <w:overflowPunct w:val="0"/>
        <w:autoSpaceDE/>
        <w:autoSpaceDN/>
        <w:adjustRightInd/>
        <w:spacing w:before="237" w:line="253" w:lineRule="exact"/>
        <w:ind w:left="1560" w:hanging="1560"/>
        <w:textAlignment w:val="baseline"/>
        <w:rPr>
          <w:rFonts w:ascii="Arial" w:hAnsi="Arial" w:cs="Arial"/>
          <w:sz w:val="22"/>
          <w:szCs w:val="22"/>
        </w:rPr>
      </w:pPr>
      <w:r>
        <w:rPr>
          <w:rFonts w:ascii="Arial" w:hAnsi="Arial" w:cs="Arial"/>
          <w:sz w:val="22"/>
          <w:szCs w:val="22"/>
        </w:rPr>
        <w:t>4.6.6.1</w:t>
      </w:r>
      <w:r>
        <w:rPr>
          <w:rFonts w:ascii="Arial" w:hAnsi="Arial" w:cs="Arial"/>
          <w:sz w:val="22"/>
          <w:szCs w:val="22"/>
        </w:rPr>
        <w:tab/>
      </w:r>
      <w:r w:rsidRPr="00207ADC">
        <w:rPr>
          <w:rFonts w:ascii="Arial" w:hAnsi="Arial" w:cs="Arial"/>
          <w:b/>
          <w:bCs/>
          <w:sz w:val="22"/>
          <w:szCs w:val="22"/>
        </w:rPr>
        <w:t>Offshore Transmission Owners</w:t>
      </w:r>
      <w:r>
        <w:rPr>
          <w:rFonts w:ascii="Arial" w:hAnsi="Arial" w:cs="Arial"/>
          <w:sz w:val="22"/>
          <w:szCs w:val="22"/>
        </w:rPr>
        <w:t xml:space="preserve"> may appoint not more than two </w:t>
      </w:r>
      <w:r w:rsidRPr="00207ADC">
        <w:rPr>
          <w:rFonts w:ascii="Arial" w:hAnsi="Arial" w:cs="Arial"/>
          <w:b/>
          <w:bCs/>
          <w:sz w:val="22"/>
          <w:szCs w:val="22"/>
        </w:rPr>
        <w:t>Members</w:t>
      </w:r>
      <w:r>
        <w:rPr>
          <w:rFonts w:ascii="Arial" w:hAnsi="Arial" w:cs="Arial"/>
          <w:sz w:val="22"/>
          <w:szCs w:val="22"/>
        </w:rPr>
        <w:t xml:space="preserve"> and</w:t>
      </w:r>
      <w:r w:rsidR="00831D0F">
        <w:rPr>
          <w:rFonts w:ascii="Arial" w:hAnsi="Arial" w:cs="Arial"/>
          <w:sz w:val="22"/>
          <w:szCs w:val="22"/>
        </w:rPr>
        <w:t xml:space="preserve"> </w:t>
      </w:r>
      <w:r w:rsidR="00D07324">
        <w:rPr>
          <w:rFonts w:ascii="Arial" w:hAnsi="Arial" w:cs="Arial"/>
          <w:sz w:val="22"/>
          <w:szCs w:val="22"/>
        </w:rPr>
        <w:t xml:space="preserve">not more than two Alternate </w:t>
      </w:r>
      <w:r w:rsidR="00D07324" w:rsidRPr="00F95C51">
        <w:rPr>
          <w:rFonts w:ascii="Arial" w:hAnsi="Arial" w:cs="Arial"/>
          <w:b/>
          <w:bCs/>
          <w:sz w:val="22"/>
          <w:szCs w:val="22"/>
        </w:rPr>
        <w:t>Members</w:t>
      </w:r>
      <w:r w:rsidR="00D07324">
        <w:rPr>
          <w:rFonts w:ascii="Arial" w:hAnsi="Arial" w:cs="Arial"/>
          <w:sz w:val="22"/>
          <w:szCs w:val="22"/>
        </w:rPr>
        <w:t xml:space="preserve"> every second year from 01 April 2012 in accordance with Annex 1. Any person shall be eligible for reappointment on expiry of their term.</w:t>
      </w:r>
    </w:p>
    <w:p w14:paraId="31EB917C" w14:textId="77777777" w:rsidR="00031D9E" w:rsidRDefault="00447ED4">
      <w:p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pacing w:val="5"/>
          <w:sz w:val="22"/>
          <w:szCs w:val="22"/>
        </w:rPr>
        <w:t>4.6.6.2</w:t>
      </w:r>
      <w:r>
        <w:rPr>
          <w:rFonts w:ascii="Arial" w:hAnsi="Arial" w:cs="Arial"/>
          <w:spacing w:val="5"/>
          <w:sz w:val="22"/>
          <w:szCs w:val="22"/>
        </w:rPr>
        <w:tab/>
      </w:r>
      <w:r w:rsidRPr="00207ADC">
        <w:rPr>
          <w:rFonts w:ascii="Arial" w:hAnsi="Arial" w:cs="Arial"/>
          <w:b/>
          <w:bCs/>
          <w:spacing w:val="5"/>
          <w:sz w:val="22"/>
          <w:szCs w:val="22"/>
        </w:rPr>
        <w:t>Offshore Transmission Owner</w:t>
      </w:r>
      <w:r>
        <w:rPr>
          <w:rFonts w:ascii="Arial" w:hAnsi="Arial" w:cs="Arial"/>
          <w:spacing w:val="5"/>
          <w:sz w:val="22"/>
          <w:szCs w:val="22"/>
        </w:rPr>
        <w:t xml:space="preserve"> </w:t>
      </w:r>
      <w:r w:rsidRPr="00207ADC">
        <w:rPr>
          <w:rFonts w:ascii="Arial" w:hAnsi="Arial" w:cs="Arial"/>
          <w:b/>
          <w:bCs/>
          <w:spacing w:val="5"/>
          <w:sz w:val="22"/>
          <w:szCs w:val="22"/>
        </w:rPr>
        <w:t>Members</w:t>
      </w:r>
      <w:r>
        <w:rPr>
          <w:rFonts w:ascii="Arial" w:hAnsi="Arial" w:cs="Arial"/>
          <w:spacing w:val="5"/>
          <w:sz w:val="22"/>
          <w:szCs w:val="22"/>
        </w:rPr>
        <w:t xml:space="preserve"> shall have the duty to impartially</w:t>
      </w:r>
      <w:r w:rsidR="00831D0F">
        <w:rPr>
          <w:rFonts w:ascii="Arial" w:hAnsi="Arial" w:cs="Arial"/>
          <w:spacing w:val="5"/>
          <w:sz w:val="22"/>
          <w:szCs w:val="22"/>
        </w:rPr>
        <w:t xml:space="preserve"> </w:t>
      </w:r>
      <w:r w:rsidR="00831D0F">
        <w:rPr>
          <w:rFonts w:ascii="Arial" w:hAnsi="Arial" w:cs="Arial"/>
          <w:sz w:val="22"/>
          <w:szCs w:val="22"/>
        </w:rPr>
        <w:t xml:space="preserve">represent the views of the </w:t>
      </w:r>
      <w:r w:rsidR="00831D0F" w:rsidRPr="00F95C51">
        <w:rPr>
          <w:rFonts w:ascii="Arial" w:hAnsi="Arial" w:cs="Arial"/>
          <w:b/>
          <w:bCs/>
          <w:sz w:val="22"/>
          <w:szCs w:val="22"/>
        </w:rPr>
        <w:t>Offshore Transmission Owners</w:t>
      </w:r>
      <w:r w:rsidR="00831D0F">
        <w:rPr>
          <w:rFonts w:ascii="Arial" w:hAnsi="Arial" w:cs="Arial"/>
          <w:sz w:val="22"/>
          <w:szCs w:val="22"/>
        </w:rPr>
        <w:t xml:space="preserve"> that they represent.</w:t>
      </w:r>
    </w:p>
    <w:p w14:paraId="6163D466" w14:textId="03676DCA" w:rsidR="00447ED4" w:rsidRDefault="00447ED4">
      <w:pPr>
        <w:kinsoku w:val="0"/>
        <w:overflowPunct w:val="0"/>
        <w:autoSpaceDE/>
        <w:autoSpaceDN/>
        <w:adjustRightInd/>
        <w:spacing w:before="236" w:line="253" w:lineRule="exact"/>
        <w:textAlignment w:val="baseline"/>
        <w:rPr>
          <w:rFonts w:ascii="Arial" w:hAnsi="Arial" w:cs="Arial"/>
          <w:spacing w:val="12"/>
          <w:sz w:val="22"/>
          <w:szCs w:val="22"/>
        </w:rPr>
      </w:pPr>
      <w:r>
        <w:rPr>
          <w:rFonts w:ascii="Arial" w:hAnsi="Arial" w:cs="Arial"/>
          <w:spacing w:val="12"/>
          <w:sz w:val="22"/>
          <w:szCs w:val="22"/>
        </w:rPr>
        <w:t>4.6.7 Generator Member</w:t>
      </w:r>
      <w:r w:rsidR="008F273B">
        <w:rPr>
          <w:rFonts w:ascii="Arial" w:hAnsi="Arial" w:cs="Arial"/>
          <w:spacing w:val="12"/>
          <w:sz w:val="22"/>
          <w:szCs w:val="22"/>
        </w:rPr>
        <w:t>T</w:t>
      </w:r>
    </w:p>
    <w:p w14:paraId="4DD83761" w14:textId="77777777" w:rsidR="00447ED4" w:rsidRDefault="00447ED4">
      <w:pPr>
        <w:tabs>
          <w:tab w:val="left" w:pos="1728"/>
        </w:tabs>
        <w:kinsoku w:val="0"/>
        <w:overflowPunct w:val="0"/>
        <w:autoSpaceDE/>
        <w:autoSpaceDN/>
        <w:adjustRightInd/>
        <w:spacing w:before="242" w:line="251" w:lineRule="exact"/>
        <w:ind w:left="720"/>
        <w:textAlignment w:val="baseline"/>
        <w:rPr>
          <w:rFonts w:ascii="Arial" w:hAnsi="Arial" w:cs="Arial"/>
          <w:spacing w:val="-1"/>
          <w:sz w:val="22"/>
          <w:szCs w:val="22"/>
        </w:rPr>
      </w:pPr>
      <w:r>
        <w:rPr>
          <w:rFonts w:ascii="Arial" w:hAnsi="Arial" w:cs="Arial"/>
          <w:spacing w:val="-1"/>
          <w:sz w:val="22"/>
          <w:szCs w:val="22"/>
        </w:rPr>
        <w:t>4.6.7.1</w:t>
      </w:r>
      <w:r>
        <w:rPr>
          <w:rFonts w:ascii="Arial" w:hAnsi="Arial" w:cs="Arial"/>
          <w:spacing w:val="-1"/>
          <w:sz w:val="22"/>
          <w:szCs w:val="22"/>
        </w:rPr>
        <w:tab/>
        <w:t xml:space="preserve">The </w:t>
      </w:r>
      <w:r w:rsidRPr="00207ADC">
        <w:rPr>
          <w:rFonts w:ascii="Arial" w:hAnsi="Arial" w:cs="Arial"/>
          <w:b/>
          <w:bCs/>
          <w:spacing w:val="-1"/>
          <w:sz w:val="22"/>
          <w:szCs w:val="22"/>
        </w:rPr>
        <w:t>Panel</w:t>
      </w:r>
      <w:r>
        <w:rPr>
          <w:rFonts w:ascii="Arial" w:hAnsi="Arial" w:cs="Arial"/>
          <w:spacing w:val="-1"/>
          <w:sz w:val="22"/>
          <w:szCs w:val="22"/>
        </w:rPr>
        <w:t xml:space="preserve"> will agree on an appropriate representative body within the electricity</w:t>
      </w:r>
    </w:p>
    <w:p w14:paraId="7AD15469" w14:textId="77777777" w:rsidR="00447ED4" w:rsidRDefault="00447ED4">
      <w:pPr>
        <w:kinsoku w:val="0"/>
        <w:overflowPunct w:val="0"/>
        <w:autoSpaceDE/>
        <w:autoSpaceDN/>
        <w:adjustRightInd/>
        <w:spacing w:line="251" w:lineRule="exact"/>
        <w:ind w:left="1728"/>
        <w:textAlignment w:val="baseline"/>
        <w:rPr>
          <w:rFonts w:ascii="Arial" w:hAnsi="Arial" w:cs="Arial"/>
          <w:sz w:val="22"/>
          <w:szCs w:val="22"/>
        </w:rPr>
      </w:pPr>
      <w:r>
        <w:rPr>
          <w:rFonts w:ascii="Arial" w:hAnsi="Arial" w:cs="Arial"/>
          <w:sz w:val="22"/>
          <w:szCs w:val="22"/>
        </w:rPr>
        <w:t xml:space="preserve">industry to represent the interests of </w:t>
      </w:r>
      <w:r w:rsidRPr="00207ADC">
        <w:rPr>
          <w:rFonts w:ascii="Arial" w:hAnsi="Arial" w:cs="Arial"/>
          <w:b/>
          <w:bCs/>
          <w:sz w:val="22"/>
          <w:szCs w:val="22"/>
        </w:rPr>
        <w:t>Generators</w:t>
      </w:r>
      <w:r w:rsidRPr="001E7396">
        <w:rPr>
          <w:rFonts w:ascii="Arial" w:hAnsi="Arial" w:cs="Arial"/>
          <w:sz w:val="22"/>
          <w:szCs w:val="22"/>
        </w:rPr>
        <w:t>.</w:t>
      </w:r>
    </w:p>
    <w:p w14:paraId="4BA0279F" w14:textId="77777777" w:rsidR="00447ED4" w:rsidRDefault="00447ED4">
      <w:pPr>
        <w:tabs>
          <w:tab w:val="left" w:pos="1728"/>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4.6.7.2</w:t>
      </w:r>
      <w:r>
        <w:rPr>
          <w:rFonts w:ascii="Arial" w:hAnsi="Arial" w:cs="Arial"/>
          <w:sz w:val="22"/>
          <w:szCs w:val="22"/>
        </w:rPr>
        <w:tab/>
        <w:t xml:space="preserve">The agreed representative body is entitled to nominate a </w:t>
      </w:r>
      <w:r w:rsidRPr="00207ADC">
        <w:rPr>
          <w:rFonts w:ascii="Arial" w:hAnsi="Arial" w:cs="Arial"/>
          <w:b/>
          <w:bCs/>
          <w:sz w:val="22"/>
          <w:szCs w:val="22"/>
        </w:rPr>
        <w:t xml:space="preserve">Member </w:t>
      </w:r>
      <w:r>
        <w:rPr>
          <w:rFonts w:ascii="Arial" w:hAnsi="Arial" w:cs="Arial"/>
          <w:sz w:val="22"/>
          <w:szCs w:val="22"/>
        </w:rPr>
        <w:t>to attend</w:t>
      </w:r>
    </w:p>
    <w:p w14:paraId="5A1CD2C1" w14:textId="77777777" w:rsidR="00447ED4" w:rsidRDefault="00447ED4">
      <w:pPr>
        <w:kinsoku w:val="0"/>
        <w:overflowPunct w:val="0"/>
        <w:autoSpaceDE/>
        <w:autoSpaceDN/>
        <w:adjustRightInd/>
        <w:spacing w:line="254" w:lineRule="exact"/>
        <w:ind w:left="1728" w:right="432"/>
        <w:jc w:val="both"/>
        <w:textAlignment w:val="baseline"/>
        <w:rPr>
          <w:rFonts w:ascii="Arial" w:hAnsi="Arial" w:cs="Arial"/>
          <w:sz w:val="22"/>
          <w:szCs w:val="22"/>
        </w:rPr>
      </w:pPr>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r w:rsidRPr="00207ADC">
        <w:rPr>
          <w:rFonts w:ascii="Arial" w:hAnsi="Arial" w:cs="Arial"/>
          <w:b/>
          <w:bCs/>
          <w:sz w:val="22"/>
          <w:szCs w:val="22"/>
        </w:rPr>
        <w:t xml:space="preserve">Member </w:t>
      </w:r>
      <w:r>
        <w:rPr>
          <w:rFonts w:ascii="Arial" w:hAnsi="Arial" w:cs="Arial"/>
          <w:sz w:val="22"/>
          <w:szCs w:val="22"/>
        </w:rPr>
        <w:t xml:space="preserve">by giving notice to the </w:t>
      </w:r>
      <w:r w:rsidRPr="00207ADC">
        <w:rPr>
          <w:rFonts w:ascii="Arial" w:hAnsi="Arial" w:cs="Arial"/>
          <w:b/>
          <w:bCs/>
          <w:sz w:val="22"/>
          <w:szCs w:val="22"/>
        </w:rPr>
        <w:t>Secretary</w:t>
      </w:r>
      <w:r>
        <w:rPr>
          <w:rFonts w:ascii="Arial" w:hAnsi="Arial" w:cs="Arial"/>
          <w:sz w:val="22"/>
          <w:szCs w:val="22"/>
        </w:rPr>
        <w:t>.</w:t>
      </w:r>
    </w:p>
    <w:p w14:paraId="1ECE27B5" w14:textId="77777777" w:rsidR="00447ED4" w:rsidRDefault="00447ED4">
      <w:pPr>
        <w:kinsoku w:val="0"/>
        <w:overflowPunct w:val="0"/>
        <w:autoSpaceDE/>
        <w:autoSpaceDN/>
        <w:adjustRightInd/>
        <w:spacing w:before="232" w:line="253" w:lineRule="exact"/>
        <w:textAlignment w:val="baseline"/>
        <w:rPr>
          <w:rFonts w:ascii="Arial" w:hAnsi="Arial" w:cs="Arial"/>
          <w:spacing w:val="2"/>
          <w:sz w:val="22"/>
          <w:szCs w:val="22"/>
        </w:rPr>
      </w:pPr>
      <w:r>
        <w:rPr>
          <w:rFonts w:ascii="Arial" w:hAnsi="Arial" w:cs="Arial"/>
          <w:spacing w:val="2"/>
          <w:sz w:val="22"/>
          <w:szCs w:val="22"/>
        </w:rPr>
        <w:t>4.6.8 Distribution Network Operator Member</w:t>
      </w:r>
    </w:p>
    <w:p w14:paraId="65D60C50" w14:textId="77777777" w:rsidR="00447ED4" w:rsidRDefault="00447ED4">
      <w:pPr>
        <w:tabs>
          <w:tab w:val="left" w:pos="1728"/>
        </w:tabs>
        <w:kinsoku w:val="0"/>
        <w:overflowPunct w:val="0"/>
        <w:autoSpaceDE/>
        <w:autoSpaceDN/>
        <w:adjustRightInd/>
        <w:spacing w:before="236" w:line="253" w:lineRule="exact"/>
        <w:ind w:left="720"/>
        <w:textAlignment w:val="baseline"/>
        <w:rPr>
          <w:rFonts w:ascii="Arial" w:hAnsi="Arial" w:cs="Arial"/>
          <w:spacing w:val="-1"/>
          <w:sz w:val="22"/>
          <w:szCs w:val="22"/>
        </w:rPr>
      </w:pPr>
      <w:r>
        <w:rPr>
          <w:rFonts w:ascii="Arial" w:hAnsi="Arial" w:cs="Arial"/>
          <w:spacing w:val="-1"/>
          <w:sz w:val="22"/>
          <w:szCs w:val="22"/>
        </w:rPr>
        <w:t>4.6.8.1</w:t>
      </w:r>
      <w:r>
        <w:rPr>
          <w:rFonts w:ascii="Arial" w:hAnsi="Arial" w:cs="Arial"/>
          <w:spacing w:val="-1"/>
          <w:sz w:val="22"/>
          <w:szCs w:val="22"/>
        </w:rPr>
        <w:tab/>
        <w:t xml:space="preserve">The </w:t>
      </w:r>
      <w:r w:rsidRPr="00207ADC">
        <w:rPr>
          <w:rFonts w:ascii="Arial" w:hAnsi="Arial" w:cs="Arial"/>
          <w:b/>
          <w:bCs/>
          <w:spacing w:val="-1"/>
          <w:sz w:val="22"/>
          <w:szCs w:val="22"/>
        </w:rPr>
        <w:t>Panel</w:t>
      </w:r>
      <w:r>
        <w:rPr>
          <w:rFonts w:ascii="Arial" w:hAnsi="Arial" w:cs="Arial"/>
          <w:spacing w:val="-1"/>
          <w:sz w:val="22"/>
          <w:szCs w:val="22"/>
        </w:rPr>
        <w:t xml:space="preserve"> will agree on an appropriate representative body within the electricity</w:t>
      </w:r>
    </w:p>
    <w:p w14:paraId="5FA356CA" w14:textId="77777777" w:rsidR="00447ED4" w:rsidRDefault="00447ED4">
      <w:pPr>
        <w:kinsoku w:val="0"/>
        <w:overflowPunct w:val="0"/>
        <w:autoSpaceDE/>
        <w:autoSpaceDN/>
        <w:adjustRightInd/>
        <w:spacing w:before="2" w:line="253" w:lineRule="exact"/>
        <w:ind w:left="1728"/>
        <w:textAlignment w:val="baseline"/>
        <w:rPr>
          <w:rFonts w:ascii="Arial" w:hAnsi="Arial" w:cs="Arial"/>
          <w:sz w:val="22"/>
          <w:szCs w:val="22"/>
        </w:rPr>
      </w:pPr>
      <w:r>
        <w:rPr>
          <w:rFonts w:ascii="Arial" w:hAnsi="Arial" w:cs="Arial"/>
          <w:sz w:val="22"/>
          <w:szCs w:val="22"/>
        </w:rPr>
        <w:t xml:space="preserve">industry to represent the interests of </w:t>
      </w:r>
      <w:r w:rsidRPr="00207ADC">
        <w:rPr>
          <w:rFonts w:ascii="Arial" w:hAnsi="Arial" w:cs="Arial"/>
          <w:b/>
          <w:bCs/>
          <w:sz w:val="22"/>
          <w:szCs w:val="22"/>
        </w:rPr>
        <w:t>Distribution Network Operators</w:t>
      </w:r>
      <w:r>
        <w:rPr>
          <w:rFonts w:ascii="Arial" w:hAnsi="Arial" w:cs="Arial"/>
          <w:sz w:val="22"/>
          <w:szCs w:val="22"/>
        </w:rPr>
        <w:t>.</w:t>
      </w:r>
    </w:p>
    <w:p w14:paraId="18457BA5" w14:textId="77777777" w:rsidR="00447ED4" w:rsidRDefault="00447ED4">
      <w:pPr>
        <w:tabs>
          <w:tab w:val="left" w:pos="1728"/>
        </w:tabs>
        <w:kinsoku w:val="0"/>
        <w:overflowPunct w:val="0"/>
        <w:autoSpaceDE/>
        <w:autoSpaceDN/>
        <w:adjustRightInd/>
        <w:spacing w:before="236" w:line="253" w:lineRule="exact"/>
        <w:ind w:left="720"/>
        <w:textAlignment w:val="baseline"/>
        <w:rPr>
          <w:rFonts w:ascii="Arial" w:hAnsi="Arial" w:cs="Arial"/>
          <w:sz w:val="22"/>
          <w:szCs w:val="22"/>
        </w:rPr>
      </w:pPr>
      <w:r>
        <w:rPr>
          <w:rFonts w:ascii="Arial" w:hAnsi="Arial" w:cs="Arial"/>
          <w:sz w:val="22"/>
          <w:szCs w:val="22"/>
        </w:rPr>
        <w:t>4.6.8.2</w:t>
      </w:r>
      <w:r>
        <w:rPr>
          <w:rFonts w:ascii="Arial" w:hAnsi="Arial" w:cs="Arial"/>
          <w:sz w:val="22"/>
          <w:szCs w:val="22"/>
        </w:rPr>
        <w:tab/>
        <w:t xml:space="preserve">The agreed representative body is entitled to nominate a </w:t>
      </w:r>
      <w:r w:rsidRPr="00207ADC">
        <w:rPr>
          <w:rFonts w:ascii="Arial" w:hAnsi="Arial" w:cs="Arial"/>
          <w:b/>
          <w:bCs/>
          <w:sz w:val="22"/>
          <w:szCs w:val="22"/>
        </w:rPr>
        <w:t xml:space="preserve">Member </w:t>
      </w:r>
      <w:r>
        <w:rPr>
          <w:rFonts w:ascii="Arial" w:hAnsi="Arial" w:cs="Arial"/>
          <w:sz w:val="22"/>
          <w:szCs w:val="22"/>
        </w:rPr>
        <w:t>to attend</w:t>
      </w:r>
    </w:p>
    <w:p w14:paraId="3CA530E0" w14:textId="77777777" w:rsidR="00447ED4" w:rsidRDefault="00447ED4">
      <w:pPr>
        <w:kinsoku w:val="0"/>
        <w:overflowPunct w:val="0"/>
        <w:autoSpaceDE/>
        <w:autoSpaceDN/>
        <w:adjustRightInd/>
        <w:spacing w:before="6" w:line="249" w:lineRule="exact"/>
        <w:ind w:left="1728" w:right="432"/>
        <w:jc w:val="both"/>
        <w:textAlignment w:val="baseline"/>
        <w:rPr>
          <w:rFonts w:ascii="Arial" w:hAnsi="Arial" w:cs="Arial"/>
          <w:sz w:val="22"/>
          <w:szCs w:val="22"/>
        </w:rPr>
      </w:pPr>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r w:rsidRPr="00207ADC">
        <w:rPr>
          <w:rFonts w:ascii="Arial" w:hAnsi="Arial" w:cs="Arial"/>
          <w:b/>
          <w:bCs/>
          <w:sz w:val="22"/>
          <w:szCs w:val="22"/>
        </w:rPr>
        <w:t>Member</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2850C33D" w14:textId="71433724" w:rsidR="00447ED4" w:rsidRDefault="00447ED4">
      <w:pPr>
        <w:kinsoku w:val="0"/>
        <w:overflowPunct w:val="0"/>
        <w:autoSpaceDE/>
        <w:autoSpaceDN/>
        <w:adjustRightInd/>
        <w:spacing w:before="243" w:line="252" w:lineRule="exact"/>
        <w:ind w:left="720" w:right="72"/>
        <w:jc w:val="both"/>
        <w:textAlignment w:val="baseline"/>
        <w:rPr>
          <w:rFonts w:ascii="Arial" w:hAnsi="Arial" w:cs="Arial"/>
          <w:sz w:val="22"/>
          <w:szCs w:val="22"/>
        </w:rPr>
      </w:pPr>
      <w:r>
        <w:rPr>
          <w:rFonts w:ascii="Arial" w:hAnsi="Arial" w:cs="Arial"/>
          <w:sz w:val="22"/>
          <w:szCs w:val="22"/>
        </w:rPr>
        <w:t xml:space="preserve">For the avoidance of doubt the </w:t>
      </w:r>
      <w:r w:rsidRPr="00207ADC">
        <w:rPr>
          <w:rFonts w:ascii="Arial" w:hAnsi="Arial" w:cs="Arial"/>
          <w:b/>
          <w:bCs/>
          <w:sz w:val="22"/>
          <w:szCs w:val="22"/>
        </w:rPr>
        <w:t>Generator</w:t>
      </w:r>
      <w:r>
        <w:rPr>
          <w:rFonts w:ascii="Arial" w:hAnsi="Arial" w:cs="Arial"/>
          <w:sz w:val="22"/>
          <w:szCs w:val="22"/>
        </w:rPr>
        <w:t xml:space="preserve"> and </w:t>
      </w:r>
      <w:r w:rsidRPr="00207ADC">
        <w:rPr>
          <w:rFonts w:ascii="Arial" w:hAnsi="Arial" w:cs="Arial"/>
          <w:b/>
          <w:bCs/>
          <w:sz w:val="22"/>
          <w:szCs w:val="22"/>
        </w:rPr>
        <w:t>DNO</w:t>
      </w:r>
      <w:r>
        <w:rPr>
          <w:rFonts w:ascii="Arial" w:hAnsi="Arial" w:cs="Arial"/>
          <w:sz w:val="22"/>
          <w:szCs w:val="22"/>
        </w:rPr>
        <w:t xml:space="preserve"> representative bodies, </w:t>
      </w:r>
      <w:r w:rsidR="004155C5">
        <w:rPr>
          <w:rFonts w:ascii="Arial" w:hAnsi="Arial" w:cs="Arial"/>
          <w:sz w:val="22"/>
          <w:szCs w:val="22"/>
        </w:rPr>
        <w:t xml:space="preserve">the </w:t>
      </w:r>
      <w:r w:rsidR="004155C5" w:rsidRPr="004155C5">
        <w:rPr>
          <w:rFonts w:ascii="Arial" w:hAnsi="Arial" w:cs="Arial"/>
          <w:b/>
          <w:bCs/>
          <w:sz w:val="22"/>
          <w:szCs w:val="22"/>
        </w:rPr>
        <w:t>ISOP</w:t>
      </w:r>
      <w:r>
        <w:rPr>
          <w:rFonts w:ascii="Arial" w:hAnsi="Arial" w:cs="Arial"/>
          <w:sz w:val="22"/>
          <w:szCs w:val="22"/>
        </w:rPr>
        <w:t xml:space="preserve">, </w:t>
      </w:r>
      <w:r w:rsidRPr="00207ADC">
        <w:rPr>
          <w:rFonts w:ascii="Arial" w:hAnsi="Arial" w:cs="Arial"/>
          <w:b/>
          <w:bCs/>
          <w:sz w:val="22"/>
          <w:szCs w:val="22"/>
        </w:rPr>
        <w:t>NGET</w:t>
      </w:r>
      <w:r>
        <w:rPr>
          <w:rFonts w:ascii="Arial" w:hAnsi="Arial" w:cs="Arial"/>
          <w:sz w:val="22"/>
          <w:szCs w:val="22"/>
        </w:rPr>
        <w:t xml:space="preserve">, </w:t>
      </w:r>
      <w:r w:rsidRPr="00207ADC">
        <w:rPr>
          <w:rFonts w:ascii="Arial" w:hAnsi="Arial" w:cs="Arial"/>
          <w:b/>
          <w:bCs/>
          <w:sz w:val="22"/>
          <w:szCs w:val="22"/>
        </w:rPr>
        <w:t>SHET</w:t>
      </w:r>
      <w:r>
        <w:rPr>
          <w:rFonts w:ascii="Arial" w:hAnsi="Arial" w:cs="Arial"/>
          <w:sz w:val="22"/>
          <w:szCs w:val="22"/>
        </w:rPr>
        <w:t xml:space="preserve"> and </w:t>
      </w:r>
      <w:r w:rsidRPr="00207ADC">
        <w:rPr>
          <w:rFonts w:ascii="Arial" w:hAnsi="Arial" w:cs="Arial"/>
          <w:b/>
          <w:bCs/>
          <w:sz w:val="22"/>
          <w:szCs w:val="22"/>
        </w:rPr>
        <w:t>SPT</w:t>
      </w:r>
      <w:r>
        <w:rPr>
          <w:rFonts w:ascii="Arial" w:hAnsi="Arial" w:cs="Arial"/>
          <w:sz w:val="22"/>
          <w:szCs w:val="22"/>
        </w:rPr>
        <w:t xml:space="preserve"> are not required to identify </w:t>
      </w:r>
      <w:r w:rsidR="005932C2">
        <w:rPr>
          <w:rFonts w:ascii="Arial" w:hAnsi="Arial" w:cs="Arial"/>
          <w:sz w:val="22"/>
          <w:szCs w:val="22"/>
        </w:rPr>
        <w:t>alternate</w:t>
      </w:r>
      <w:r>
        <w:rPr>
          <w:rFonts w:ascii="Arial" w:hAnsi="Arial" w:cs="Arial"/>
          <w:sz w:val="22"/>
          <w:szCs w:val="22"/>
        </w:rPr>
        <w:t xml:space="preserve"> </w:t>
      </w:r>
      <w:r w:rsidRPr="00A905A1">
        <w:rPr>
          <w:rFonts w:ascii="Arial" w:hAnsi="Arial" w:cs="Arial"/>
          <w:b/>
          <w:bCs/>
          <w:sz w:val="22"/>
          <w:szCs w:val="22"/>
        </w:rPr>
        <w:t>Members</w:t>
      </w:r>
      <w:r>
        <w:rPr>
          <w:rFonts w:ascii="Arial" w:hAnsi="Arial" w:cs="Arial"/>
          <w:sz w:val="22"/>
          <w:szCs w:val="22"/>
        </w:rPr>
        <w:t xml:space="preserve"> as </w:t>
      </w:r>
      <w:r w:rsidRPr="00207ADC">
        <w:rPr>
          <w:rFonts w:ascii="Arial" w:hAnsi="Arial" w:cs="Arial"/>
          <w:b/>
          <w:bCs/>
          <w:sz w:val="22"/>
          <w:szCs w:val="22"/>
        </w:rPr>
        <w:t>Members</w:t>
      </w:r>
      <w:r>
        <w:rPr>
          <w:rFonts w:ascii="Arial" w:hAnsi="Arial" w:cs="Arial"/>
          <w:sz w:val="22"/>
          <w:szCs w:val="22"/>
        </w:rPr>
        <w:t xml:space="preserve"> are appointed, removed and reappointed by giving notice to the </w:t>
      </w:r>
      <w:r w:rsidRPr="00207ADC">
        <w:rPr>
          <w:rFonts w:ascii="Arial" w:hAnsi="Arial" w:cs="Arial"/>
          <w:b/>
          <w:bCs/>
          <w:sz w:val="22"/>
          <w:szCs w:val="22"/>
        </w:rPr>
        <w:t>Secretary</w:t>
      </w:r>
      <w:r>
        <w:rPr>
          <w:rFonts w:ascii="Arial" w:hAnsi="Arial" w:cs="Arial"/>
          <w:sz w:val="22"/>
          <w:szCs w:val="22"/>
        </w:rPr>
        <w:t>.</w:t>
      </w:r>
    </w:p>
    <w:p w14:paraId="3D5EC809" w14:textId="77777777" w:rsidR="00447ED4" w:rsidRDefault="00447ED4">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Pr>
          <w:rFonts w:ascii="Arial" w:hAnsi="Arial" w:cs="Arial"/>
          <w:spacing w:val="-1"/>
          <w:sz w:val="22"/>
          <w:szCs w:val="22"/>
        </w:rPr>
        <w:t>4.7</w:t>
      </w:r>
      <w:r>
        <w:rPr>
          <w:rFonts w:ascii="Arial" w:hAnsi="Arial" w:cs="Arial"/>
          <w:spacing w:val="-1"/>
          <w:sz w:val="22"/>
          <w:szCs w:val="22"/>
        </w:rPr>
        <w:tab/>
        <w:t>Meeting Frequency</w:t>
      </w:r>
    </w:p>
    <w:p w14:paraId="782CE90B" w14:textId="77777777" w:rsidR="00447ED4" w:rsidRDefault="00447ED4">
      <w:pPr>
        <w:tabs>
          <w:tab w:val="left" w:pos="1872"/>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4.7.1</w:t>
      </w:r>
      <w:r>
        <w:rPr>
          <w:rFonts w:ascii="Arial" w:hAnsi="Arial" w:cs="Arial"/>
          <w:sz w:val="22"/>
          <w:szCs w:val="22"/>
        </w:rPr>
        <w:tab/>
        <w:t xml:space="preserve">All meetings shall be called by the </w:t>
      </w:r>
      <w:r w:rsidRPr="00207ADC">
        <w:rPr>
          <w:rFonts w:ascii="Arial" w:hAnsi="Arial" w:cs="Arial"/>
          <w:b/>
          <w:bCs/>
          <w:sz w:val="22"/>
          <w:szCs w:val="22"/>
        </w:rPr>
        <w:t>Secretary</w:t>
      </w:r>
      <w:r>
        <w:rPr>
          <w:rFonts w:ascii="Arial" w:hAnsi="Arial" w:cs="Arial"/>
          <w:sz w:val="22"/>
          <w:szCs w:val="22"/>
        </w:rPr>
        <w:t xml:space="preserve"> giving notice to </w:t>
      </w:r>
      <w:r w:rsidRPr="00207ADC">
        <w:rPr>
          <w:rFonts w:ascii="Arial" w:hAnsi="Arial" w:cs="Arial"/>
          <w:b/>
          <w:bCs/>
          <w:sz w:val="22"/>
          <w:szCs w:val="22"/>
        </w:rPr>
        <w:t>Members</w:t>
      </w:r>
      <w:r>
        <w:rPr>
          <w:rFonts w:ascii="Arial" w:hAnsi="Arial" w:cs="Arial"/>
          <w:sz w:val="22"/>
          <w:szCs w:val="22"/>
        </w:rPr>
        <w:t xml:space="preserve"> at</w:t>
      </w:r>
    </w:p>
    <w:p w14:paraId="6DF53AC9" w14:textId="77777777" w:rsidR="00447ED4" w:rsidRDefault="00447ED4">
      <w:pPr>
        <w:kinsoku w:val="0"/>
        <w:overflowPunct w:val="0"/>
        <w:autoSpaceDE/>
        <w:autoSpaceDN/>
        <w:adjustRightInd/>
        <w:spacing w:before="7" w:line="252" w:lineRule="exact"/>
        <w:ind w:left="1872" w:right="432"/>
        <w:textAlignment w:val="baseline"/>
        <w:rPr>
          <w:rFonts w:ascii="Arial" w:hAnsi="Arial" w:cs="Arial"/>
          <w:sz w:val="22"/>
          <w:szCs w:val="22"/>
        </w:rPr>
      </w:pPr>
      <w:r>
        <w:rPr>
          <w:rFonts w:ascii="Arial" w:hAnsi="Arial" w:cs="Arial"/>
          <w:sz w:val="22"/>
          <w:szCs w:val="22"/>
        </w:rPr>
        <w:t xml:space="preserve">least 15 </w:t>
      </w:r>
      <w:r w:rsidRPr="00207ADC">
        <w:rPr>
          <w:rFonts w:ascii="Arial" w:hAnsi="Arial" w:cs="Arial"/>
          <w:b/>
          <w:bCs/>
          <w:sz w:val="22"/>
          <w:szCs w:val="22"/>
        </w:rPr>
        <w:t>Business Days</w:t>
      </w:r>
      <w:r>
        <w:rPr>
          <w:rFonts w:ascii="Arial" w:hAnsi="Arial" w:cs="Arial"/>
          <w:sz w:val="22"/>
          <w:szCs w:val="22"/>
        </w:rPr>
        <w:t xml:space="preserve"> before that date of the next meeting or such other shorter period as all the </w:t>
      </w:r>
      <w:r w:rsidRPr="00207ADC">
        <w:rPr>
          <w:rFonts w:ascii="Arial" w:hAnsi="Arial" w:cs="Arial"/>
          <w:b/>
          <w:bCs/>
          <w:sz w:val="22"/>
          <w:szCs w:val="22"/>
        </w:rPr>
        <w:t xml:space="preserve">Members </w:t>
      </w:r>
      <w:r>
        <w:rPr>
          <w:rFonts w:ascii="Arial" w:hAnsi="Arial" w:cs="Arial"/>
          <w:sz w:val="22"/>
          <w:szCs w:val="22"/>
        </w:rPr>
        <w:t>may agree. The notice shall set out the date, time and place of the meeting.</w:t>
      </w:r>
    </w:p>
    <w:p w14:paraId="0ACD7332" w14:textId="77777777" w:rsidR="00A72FCD" w:rsidRDefault="00A72FCD">
      <w:pPr>
        <w:kinsoku w:val="0"/>
        <w:overflowPunct w:val="0"/>
        <w:autoSpaceDE/>
        <w:autoSpaceDN/>
        <w:adjustRightInd/>
        <w:spacing w:before="7" w:line="252" w:lineRule="exact"/>
        <w:ind w:left="1872" w:right="432"/>
        <w:textAlignment w:val="baseline"/>
        <w:rPr>
          <w:rFonts w:ascii="Arial" w:hAnsi="Arial" w:cs="Arial"/>
          <w:sz w:val="22"/>
          <w:szCs w:val="22"/>
        </w:rPr>
      </w:pPr>
    </w:p>
    <w:p w14:paraId="07C1A8F1" w14:textId="77777777" w:rsidR="00447ED4" w:rsidRDefault="00447ED4">
      <w:pPr>
        <w:kinsoku w:val="0"/>
        <w:overflowPunct w:val="0"/>
        <w:autoSpaceDE/>
        <w:autoSpaceDN/>
        <w:adjustRightInd/>
        <w:spacing w:before="4" w:line="253" w:lineRule="exact"/>
        <w:ind w:left="1440" w:right="72" w:hanging="720"/>
        <w:textAlignment w:val="baseline"/>
        <w:rPr>
          <w:rFonts w:ascii="Arial" w:hAnsi="Arial" w:cs="Arial"/>
          <w:sz w:val="22"/>
          <w:szCs w:val="22"/>
        </w:rPr>
      </w:pPr>
      <w:r>
        <w:rPr>
          <w:rFonts w:ascii="Arial" w:hAnsi="Arial" w:cs="Arial"/>
          <w:sz w:val="22"/>
          <w:szCs w:val="22"/>
        </w:rPr>
        <w:t xml:space="preserve">4.7.2 The </w:t>
      </w:r>
      <w:r w:rsidRPr="00207ADC">
        <w:rPr>
          <w:rFonts w:ascii="Arial" w:hAnsi="Arial" w:cs="Arial"/>
          <w:b/>
          <w:bCs/>
          <w:sz w:val="22"/>
          <w:szCs w:val="22"/>
        </w:rPr>
        <w:t>Panel</w:t>
      </w:r>
      <w:r>
        <w:rPr>
          <w:rFonts w:ascii="Arial" w:hAnsi="Arial" w:cs="Arial"/>
          <w:sz w:val="22"/>
          <w:szCs w:val="22"/>
        </w:rPr>
        <w:t xml:space="preserve"> shall hold a minimum of 4 meetings per calendar year at regular intervals as agreed by the </w:t>
      </w:r>
      <w:r w:rsidRPr="00207ADC">
        <w:rPr>
          <w:rFonts w:ascii="Arial" w:hAnsi="Arial" w:cs="Arial"/>
          <w:b/>
          <w:bCs/>
          <w:sz w:val="22"/>
          <w:szCs w:val="22"/>
        </w:rPr>
        <w:t>Members</w:t>
      </w:r>
      <w:r>
        <w:rPr>
          <w:rFonts w:ascii="Arial" w:hAnsi="Arial" w:cs="Arial"/>
          <w:sz w:val="22"/>
          <w:szCs w:val="22"/>
        </w:rPr>
        <w:t xml:space="preserve">. Attendance at such meetings may be in person, by teleconference or video conference or in any alternative manner as all the </w:t>
      </w:r>
      <w:r w:rsidRPr="00207ADC">
        <w:rPr>
          <w:rFonts w:ascii="Arial" w:hAnsi="Arial" w:cs="Arial"/>
          <w:b/>
          <w:bCs/>
          <w:sz w:val="22"/>
          <w:szCs w:val="22"/>
        </w:rPr>
        <w:t>Members</w:t>
      </w:r>
      <w:r>
        <w:rPr>
          <w:rFonts w:ascii="Arial" w:hAnsi="Arial" w:cs="Arial"/>
          <w:sz w:val="22"/>
          <w:szCs w:val="22"/>
        </w:rPr>
        <w:t xml:space="preserve"> may agree and such </w:t>
      </w:r>
      <w:r w:rsidRPr="00207ADC">
        <w:rPr>
          <w:rFonts w:ascii="Arial" w:hAnsi="Arial" w:cs="Arial"/>
          <w:b/>
          <w:bCs/>
          <w:sz w:val="22"/>
          <w:szCs w:val="22"/>
        </w:rPr>
        <w:t>Members</w:t>
      </w:r>
      <w:r>
        <w:rPr>
          <w:rFonts w:ascii="Arial" w:hAnsi="Arial" w:cs="Arial"/>
          <w:sz w:val="22"/>
          <w:szCs w:val="22"/>
        </w:rPr>
        <w:t xml:space="preserve"> will be counted as present for the purposes of the quorum.</w:t>
      </w:r>
    </w:p>
    <w:p w14:paraId="2B7ACF23" w14:textId="77777777" w:rsidR="00447ED4" w:rsidRDefault="00447ED4">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Pr>
          <w:rFonts w:ascii="Arial" w:hAnsi="Arial" w:cs="Arial"/>
          <w:spacing w:val="-1"/>
          <w:sz w:val="22"/>
          <w:szCs w:val="22"/>
        </w:rPr>
        <w:t>4.8</w:t>
      </w:r>
      <w:r>
        <w:rPr>
          <w:rFonts w:ascii="Arial" w:hAnsi="Arial" w:cs="Arial"/>
          <w:spacing w:val="-1"/>
          <w:sz w:val="22"/>
          <w:szCs w:val="22"/>
        </w:rPr>
        <w:tab/>
        <w:t>Meeting Administration</w:t>
      </w:r>
    </w:p>
    <w:p w14:paraId="2169444A" w14:textId="77777777" w:rsidR="00447ED4" w:rsidRDefault="00447ED4">
      <w:pPr>
        <w:kinsoku w:val="0"/>
        <w:overflowPunct w:val="0"/>
        <w:autoSpaceDE/>
        <w:autoSpaceDN/>
        <w:adjustRightInd/>
        <w:spacing w:before="245"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4.8.1 The </w:t>
      </w:r>
      <w:r w:rsidRPr="00207ADC">
        <w:rPr>
          <w:rFonts w:ascii="Arial" w:hAnsi="Arial" w:cs="Arial"/>
          <w:b/>
          <w:bCs/>
          <w:sz w:val="22"/>
          <w:szCs w:val="22"/>
        </w:rPr>
        <w:t>Secretary</w:t>
      </w:r>
      <w:r>
        <w:rPr>
          <w:rFonts w:ascii="Arial" w:hAnsi="Arial" w:cs="Arial"/>
          <w:sz w:val="22"/>
          <w:szCs w:val="22"/>
        </w:rPr>
        <w:t xml:space="preserve"> will make available to the </w:t>
      </w:r>
      <w:r w:rsidRPr="00207ADC">
        <w:rPr>
          <w:rFonts w:ascii="Arial" w:hAnsi="Arial" w:cs="Arial"/>
          <w:b/>
          <w:bCs/>
          <w:sz w:val="22"/>
          <w:szCs w:val="22"/>
        </w:rPr>
        <w:t>Panel</w:t>
      </w:r>
      <w:r>
        <w:rPr>
          <w:rFonts w:ascii="Arial" w:hAnsi="Arial" w:cs="Arial"/>
          <w:sz w:val="22"/>
          <w:szCs w:val="22"/>
        </w:rPr>
        <w:t xml:space="preserve">, not less than 10 </w:t>
      </w:r>
      <w:r w:rsidRPr="00207ADC">
        <w:rPr>
          <w:rFonts w:ascii="Arial" w:hAnsi="Arial" w:cs="Arial"/>
          <w:b/>
          <w:bCs/>
          <w:sz w:val="22"/>
          <w:szCs w:val="22"/>
        </w:rPr>
        <w:t>Business Days</w:t>
      </w:r>
      <w:r>
        <w:rPr>
          <w:rFonts w:ascii="Arial" w:hAnsi="Arial" w:cs="Arial"/>
          <w:sz w:val="22"/>
          <w:szCs w:val="22"/>
        </w:rPr>
        <w:t xml:space="preserve"> before the date of the meeting or such other shorter period as the </w:t>
      </w:r>
      <w:r w:rsidRPr="00207ADC">
        <w:rPr>
          <w:rFonts w:ascii="Arial" w:hAnsi="Arial" w:cs="Arial"/>
          <w:b/>
          <w:bCs/>
          <w:sz w:val="22"/>
          <w:szCs w:val="22"/>
        </w:rPr>
        <w:t>Members</w:t>
      </w:r>
      <w:r>
        <w:rPr>
          <w:rFonts w:ascii="Arial" w:hAnsi="Arial" w:cs="Arial"/>
          <w:sz w:val="22"/>
          <w:szCs w:val="22"/>
        </w:rPr>
        <w:t xml:space="preserve"> may agree, an agenda of the matters for consideration at the meeting and any supporting papers for discussion.</w:t>
      </w:r>
    </w:p>
    <w:p w14:paraId="5E6D84CD" w14:textId="77777777" w:rsidR="00447ED4" w:rsidRDefault="00447ED4">
      <w:pPr>
        <w:kinsoku w:val="0"/>
        <w:overflowPunct w:val="0"/>
        <w:autoSpaceDE/>
        <w:autoSpaceDN/>
        <w:adjustRightInd/>
        <w:spacing w:before="243"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4.8.2 An omission to send </w:t>
      </w:r>
      <w:r w:rsidRPr="00207ADC">
        <w:rPr>
          <w:rFonts w:ascii="Arial" w:hAnsi="Arial" w:cs="Arial"/>
          <w:b/>
          <w:bCs/>
          <w:sz w:val="22"/>
          <w:szCs w:val="22"/>
        </w:rPr>
        <w:t>Panel</w:t>
      </w:r>
      <w:r>
        <w:rPr>
          <w:rFonts w:ascii="Arial" w:hAnsi="Arial" w:cs="Arial"/>
          <w:sz w:val="22"/>
          <w:szCs w:val="22"/>
        </w:rPr>
        <w:t xml:space="preserve"> documents to a person entitled to receive them under sub-paragraph 4.9.2 shall not prevent a </w:t>
      </w:r>
      <w:r w:rsidRPr="00207ADC">
        <w:rPr>
          <w:rFonts w:ascii="Arial" w:hAnsi="Arial" w:cs="Arial"/>
          <w:b/>
          <w:bCs/>
          <w:sz w:val="22"/>
          <w:szCs w:val="22"/>
        </w:rPr>
        <w:t>Panel</w:t>
      </w:r>
      <w:r>
        <w:rPr>
          <w:rFonts w:ascii="Arial" w:hAnsi="Arial" w:cs="Arial"/>
          <w:sz w:val="22"/>
          <w:szCs w:val="22"/>
        </w:rPr>
        <w:t xml:space="preserve"> meeting from proceeding unless otherwise directed by the </w:t>
      </w:r>
      <w:r w:rsidRPr="00207ADC">
        <w:rPr>
          <w:rFonts w:ascii="Arial" w:hAnsi="Arial" w:cs="Arial"/>
          <w:b/>
          <w:bCs/>
          <w:sz w:val="22"/>
          <w:szCs w:val="22"/>
        </w:rPr>
        <w:t>Authority</w:t>
      </w:r>
      <w:r>
        <w:rPr>
          <w:rFonts w:ascii="Arial" w:hAnsi="Arial" w:cs="Arial"/>
          <w:sz w:val="22"/>
          <w:szCs w:val="22"/>
        </w:rPr>
        <w:t>.</w:t>
      </w:r>
    </w:p>
    <w:p w14:paraId="2A8C95F9" w14:textId="3AA76587" w:rsidR="00447ED4" w:rsidRDefault="00447ED4">
      <w:pPr>
        <w:kinsoku w:val="0"/>
        <w:overflowPunct w:val="0"/>
        <w:autoSpaceDE/>
        <w:autoSpaceDN/>
        <w:adjustRightInd/>
        <w:spacing w:before="247" w:line="252" w:lineRule="exact"/>
        <w:ind w:left="1440" w:right="72" w:hanging="720"/>
        <w:jc w:val="both"/>
        <w:textAlignment w:val="baseline"/>
        <w:rPr>
          <w:rFonts w:ascii="Arial" w:hAnsi="Arial" w:cs="Arial"/>
          <w:spacing w:val="2"/>
          <w:sz w:val="22"/>
          <w:szCs w:val="22"/>
        </w:rPr>
      </w:pPr>
      <w:r>
        <w:rPr>
          <w:rFonts w:ascii="Arial" w:hAnsi="Arial" w:cs="Arial"/>
          <w:spacing w:val="2"/>
          <w:sz w:val="22"/>
          <w:szCs w:val="22"/>
        </w:rPr>
        <w:t xml:space="preserve">4.8.3 As soon as is practicable after each </w:t>
      </w:r>
      <w:r w:rsidRPr="00207ADC">
        <w:rPr>
          <w:rFonts w:ascii="Arial" w:hAnsi="Arial" w:cs="Arial"/>
          <w:b/>
          <w:bCs/>
          <w:spacing w:val="2"/>
          <w:sz w:val="22"/>
          <w:szCs w:val="22"/>
        </w:rPr>
        <w:t>Panel</w:t>
      </w:r>
      <w:r>
        <w:rPr>
          <w:rFonts w:ascii="Arial" w:hAnsi="Arial" w:cs="Arial"/>
          <w:spacing w:val="2"/>
          <w:sz w:val="22"/>
          <w:szCs w:val="22"/>
        </w:rPr>
        <w:t xml:space="preserve"> meeting, the </w:t>
      </w:r>
      <w:r w:rsidRPr="00207ADC">
        <w:rPr>
          <w:rFonts w:ascii="Arial" w:hAnsi="Arial" w:cs="Arial"/>
          <w:b/>
          <w:bCs/>
          <w:spacing w:val="2"/>
          <w:sz w:val="22"/>
          <w:szCs w:val="22"/>
        </w:rPr>
        <w:t>Secretary</w:t>
      </w:r>
      <w:r>
        <w:rPr>
          <w:rFonts w:ascii="Arial" w:hAnsi="Arial" w:cs="Arial"/>
          <w:spacing w:val="2"/>
          <w:sz w:val="22"/>
          <w:szCs w:val="22"/>
        </w:rPr>
        <w:t xml:space="preserve"> shall prepare and send to the </w:t>
      </w:r>
      <w:r w:rsidRPr="00207ADC">
        <w:rPr>
          <w:rFonts w:ascii="Arial" w:hAnsi="Arial" w:cs="Arial"/>
          <w:b/>
          <w:bCs/>
          <w:spacing w:val="2"/>
          <w:sz w:val="22"/>
          <w:szCs w:val="22"/>
        </w:rPr>
        <w:t>Members</w:t>
      </w:r>
      <w:r>
        <w:rPr>
          <w:rFonts w:ascii="Arial" w:hAnsi="Arial" w:cs="Arial"/>
          <w:spacing w:val="2"/>
          <w:sz w:val="22"/>
          <w:szCs w:val="22"/>
        </w:rPr>
        <w:t xml:space="preserve"> and the </w:t>
      </w:r>
      <w:r w:rsidRPr="00207ADC">
        <w:rPr>
          <w:rFonts w:ascii="Arial" w:hAnsi="Arial" w:cs="Arial"/>
          <w:b/>
          <w:bCs/>
          <w:spacing w:val="2"/>
          <w:sz w:val="22"/>
          <w:szCs w:val="22"/>
        </w:rPr>
        <w:t>Authority</w:t>
      </w:r>
      <w:r>
        <w:rPr>
          <w:rFonts w:ascii="Arial" w:hAnsi="Arial" w:cs="Arial"/>
          <w:spacing w:val="2"/>
          <w:sz w:val="22"/>
          <w:szCs w:val="22"/>
        </w:rPr>
        <w:t xml:space="preserve"> the minutes of such </w:t>
      </w:r>
      <w:r w:rsidRPr="00207ADC">
        <w:rPr>
          <w:rFonts w:ascii="Arial" w:hAnsi="Arial" w:cs="Arial"/>
          <w:b/>
          <w:bCs/>
          <w:spacing w:val="2"/>
          <w:sz w:val="22"/>
          <w:szCs w:val="22"/>
        </w:rPr>
        <w:t>Panel</w:t>
      </w:r>
      <w:r>
        <w:rPr>
          <w:rFonts w:ascii="Arial" w:hAnsi="Arial" w:cs="Arial"/>
          <w:spacing w:val="2"/>
          <w:sz w:val="22"/>
          <w:szCs w:val="22"/>
        </w:rPr>
        <w:t xml:space="preserve"> meeting, which shall be approved (or amended and approved) by the </w:t>
      </w:r>
      <w:r w:rsidRPr="00207ADC">
        <w:rPr>
          <w:rFonts w:ascii="Arial" w:hAnsi="Arial" w:cs="Arial"/>
          <w:b/>
          <w:bCs/>
          <w:spacing w:val="2"/>
          <w:sz w:val="22"/>
          <w:szCs w:val="22"/>
        </w:rPr>
        <w:t>Panel</w:t>
      </w:r>
      <w:r>
        <w:rPr>
          <w:rFonts w:ascii="Arial" w:hAnsi="Arial" w:cs="Arial"/>
          <w:spacing w:val="2"/>
          <w:sz w:val="22"/>
          <w:szCs w:val="22"/>
        </w:rPr>
        <w:t xml:space="preserve"> at the next </w:t>
      </w:r>
      <w:r w:rsidRPr="00207ADC">
        <w:rPr>
          <w:rFonts w:ascii="Arial" w:hAnsi="Arial" w:cs="Arial"/>
          <w:b/>
          <w:bCs/>
          <w:spacing w:val="2"/>
          <w:sz w:val="22"/>
          <w:szCs w:val="22"/>
        </w:rPr>
        <w:t>Panel</w:t>
      </w:r>
      <w:r>
        <w:rPr>
          <w:rFonts w:ascii="Arial" w:hAnsi="Arial" w:cs="Arial"/>
          <w:spacing w:val="2"/>
          <w:sz w:val="22"/>
          <w:szCs w:val="22"/>
        </w:rPr>
        <w:t xml:space="preserve"> meeting after they were so sent and, when approved, the </w:t>
      </w:r>
      <w:r w:rsidRPr="00207ADC">
        <w:rPr>
          <w:rFonts w:ascii="Arial" w:hAnsi="Arial" w:cs="Arial"/>
          <w:b/>
          <w:bCs/>
          <w:spacing w:val="2"/>
          <w:sz w:val="22"/>
          <w:szCs w:val="22"/>
        </w:rPr>
        <w:t>Panel</w:t>
      </w:r>
      <w:r>
        <w:rPr>
          <w:rFonts w:ascii="Arial" w:hAnsi="Arial" w:cs="Arial"/>
          <w:spacing w:val="2"/>
          <w:sz w:val="22"/>
          <w:szCs w:val="22"/>
        </w:rPr>
        <w:t xml:space="preserve"> </w:t>
      </w:r>
      <w:r w:rsidRPr="00207ADC">
        <w:rPr>
          <w:rFonts w:ascii="Arial" w:hAnsi="Arial" w:cs="Arial"/>
          <w:b/>
          <w:bCs/>
          <w:spacing w:val="2"/>
          <w:sz w:val="22"/>
          <w:szCs w:val="22"/>
        </w:rPr>
        <w:t>Secretary</w:t>
      </w:r>
      <w:r>
        <w:rPr>
          <w:rFonts w:ascii="Arial" w:hAnsi="Arial" w:cs="Arial"/>
          <w:spacing w:val="2"/>
          <w:sz w:val="22"/>
          <w:szCs w:val="22"/>
        </w:rPr>
        <w:t xml:space="preserve"> shall publish the approved minutes (excluding any matter which it was agreed at such </w:t>
      </w:r>
      <w:r w:rsidRPr="00207ADC">
        <w:rPr>
          <w:rFonts w:ascii="Arial" w:hAnsi="Arial" w:cs="Arial"/>
          <w:b/>
          <w:bCs/>
          <w:spacing w:val="2"/>
          <w:sz w:val="22"/>
          <w:szCs w:val="22"/>
        </w:rPr>
        <w:t>Panel</w:t>
      </w:r>
      <w:r>
        <w:rPr>
          <w:rFonts w:ascii="Arial" w:hAnsi="Arial" w:cs="Arial"/>
          <w:spacing w:val="2"/>
          <w:sz w:val="22"/>
          <w:szCs w:val="22"/>
        </w:rPr>
        <w:t xml:space="preserve"> meeting was not appropriate for such publication) on the </w:t>
      </w:r>
      <w:r w:rsidR="00005F4A" w:rsidRPr="00005F4A">
        <w:rPr>
          <w:rFonts w:ascii="Arial" w:hAnsi="Arial" w:cs="Arial"/>
          <w:b/>
          <w:bCs/>
          <w:spacing w:val="2"/>
          <w:sz w:val="22"/>
          <w:szCs w:val="22"/>
        </w:rPr>
        <w:t>ISOP</w:t>
      </w:r>
      <w:r>
        <w:rPr>
          <w:rFonts w:ascii="Arial" w:hAnsi="Arial" w:cs="Arial"/>
          <w:spacing w:val="2"/>
          <w:sz w:val="22"/>
          <w:szCs w:val="22"/>
        </w:rPr>
        <w:t xml:space="preserve"> website.</w:t>
      </w:r>
    </w:p>
    <w:p w14:paraId="6E6241B4" w14:textId="77777777" w:rsidR="00447ED4" w:rsidRDefault="00447ED4">
      <w:pPr>
        <w:kinsoku w:val="0"/>
        <w:overflowPunct w:val="0"/>
        <w:autoSpaceDE/>
        <w:autoSpaceDN/>
        <w:adjustRightInd/>
        <w:spacing w:before="241" w:line="253" w:lineRule="exact"/>
        <w:ind w:right="72"/>
        <w:textAlignment w:val="baseline"/>
        <w:rPr>
          <w:rFonts w:ascii="Arial" w:hAnsi="Arial" w:cs="Arial"/>
          <w:spacing w:val="23"/>
          <w:sz w:val="22"/>
          <w:szCs w:val="22"/>
        </w:rPr>
      </w:pPr>
      <w:r>
        <w:rPr>
          <w:rFonts w:ascii="Arial" w:hAnsi="Arial" w:cs="Arial"/>
          <w:spacing w:val="23"/>
          <w:sz w:val="22"/>
          <w:szCs w:val="22"/>
        </w:rPr>
        <w:t>4.9 Quorum</w:t>
      </w:r>
    </w:p>
    <w:p w14:paraId="4A7F84D6" w14:textId="77777777" w:rsidR="00447ED4" w:rsidRDefault="00447ED4">
      <w:pPr>
        <w:kinsoku w:val="0"/>
        <w:overflowPunct w:val="0"/>
        <w:autoSpaceDE/>
        <w:autoSpaceDN/>
        <w:adjustRightInd/>
        <w:spacing w:before="254" w:line="245" w:lineRule="exact"/>
        <w:ind w:left="1440" w:right="72" w:hanging="720"/>
        <w:jc w:val="both"/>
        <w:textAlignment w:val="baseline"/>
        <w:rPr>
          <w:rFonts w:ascii="Arial" w:hAnsi="Arial" w:cs="Arial"/>
          <w:sz w:val="22"/>
          <w:szCs w:val="22"/>
        </w:rPr>
      </w:pPr>
      <w:r>
        <w:rPr>
          <w:rFonts w:ascii="Arial" w:hAnsi="Arial" w:cs="Arial"/>
          <w:sz w:val="22"/>
          <w:szCs w:val="22"/>
        </w:rPr>
        <w:t xml:space="preserve">4.9.1 Subject to sub-paragraph 4.9.3, no business shall be transacted at any </w:t>
      </w:r>
      <w:r w:rsidRPr="00207ADC">
        <w:rPr>
          <w:rFonts w:ascii="Arial" w:hAnsi="Arial" w:cs="Arial"/>
          <w:b/>
          <w:bCs/>
          <w:sz w:val="22"/>
          <w:szCs w:val="22"/>
        </w:rPr>
        <w:t>Panel</w:t>
      </w:r>
      <w:r>
        <w:rPr>
          <w:rFonts w:ascii="Arial" w:hAnsi="Arial" w:cs="Arial"/>
          <w:sz w:val="22"/>
          <w:szCs w:val="22"/>
        </w:rPr>
        <w:t xml:space="preserve"> meeting unless a Quorum (as defined in sub-paragraph 4.9.2) is present.</w:t>
      </w:r>
    </w:p>
    <w:p w14:paraId="1917D5B2" w14:textId="5A50219F" w:rsidR="00447ED4" w:rsidRDefault="00447ED4">
      <w:pPr>
        <w:kinsoku w:val="0"/>
        <w:overflowPunct w:val="0"/>
        <w:autoSpaceDE/>
        <w:autoSpaceDN/>
        <w:adjustRightInd/>
        <w:spacing w:before="250" w:line="252" w:lineRule="exact"/>
        <w:ind w:left="1440" w:right="72" w:hanging="720"/>
        <w:jc w:val="both"/>
        <w:textAlignment w:val="baseline"/>
        <w:rPr>
          <w:rFonts w:ascii="Arial" w:hAnsi="Arial" w:cs="Arial"/>
          <w:spacing w:val="-1"/>
          <w:sz w:val="22"/>
          <w:szCs w:val="22"/>
        </w:rPr>
      </w:pPr>
      <w:r>
        <w:rPr>
          <w:rFonts w:ascii="Arial" w:hAnsi="Arial" w:cs="Arial"/>
          <w:spacing w:val="-1"/>
          <w:sz w:val="22"/>
          <w:szCs w:val="22"/>
        </w:rPr>
        <w:t xml:space="preserve">4.9.2 A quorum shall be constituted where there is at least one </w:t>
      </w:r>
      <w:r w:rsidRPr="00207ADC">
        <w:rPr>
          <w:rFonts w:ascii="Arial" w:hAnsi="Arial" w:cs="Arial"/>
          <w:b/>
          <w:bCs/>
          <w:spacing w:val="-1"/>
          <w:sz w:val="22"/>
          <w:szCs w:val="22"/>
        </w:rPr>
        <w:t>Member</w:t>
      </w:r>
      <w:r>
        <w:rPr>
          <w:rFonts w:ascii="Arial" w:hAnsi="Arial" w:cs="Arial"/>
          <w:spacing w:val="-1"/>
          <w:sz w:val="22"/>
          <w:szCs w:val="22"/>
        </w:rPr>
        <w:t xml:space="preserve"> representing each of </w:t>
      </w:r>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r>
        <w:rPr>
          <w:rFonts w:ascii="Arial" w:hAnsi="Arial" w:cs="Arial"/>
          <w:spacing w:val="-1"/>
          <w:sz w:val="22"/>
          <w:szCs w:val="22"/>
        </w:rPr>
        <w:t xml:space="preserve">, </w:t>
      </w:r>
      <w:r w:rsidRPr="00207ADC">
        <w:rPr>
          <w:rFonts w:ascii="Arial" w:hAnsi="Arial" w:cs="Arial"/>
          <w:b/>
          <w:bCs/>
          <w:spacing w:val="-1"/>
          <w:sz w:val="22"/>
          <w:szCs w:val="22"/>
        </w:rPr>
        <w:t>NGET</w:t>
      </w:r>
      <w:r>
        <w:rPr>
          <w:rFonts w:ascii="Arial" w:hAnsi="Arial" w:cs="Arial"/>
          <w:spacing w:val="-1"/>
          <w:sz w:val="22"/>
          <w:szCs w:val="22"/>
        </w:rPr>
        <w:t xml:space="preserve">, </w:t>
      </w:r>
      <w:r w:rsidRPr="00207ADC">
        <w:rPr>
          <w:rFonts w:ascii="Arial" w:hAnsi="Arial" w:cs="Arial"/>
          <w:b/>
          <w:bCs/>
          <w:spacing w:val="-1"/>
          <w:sz w:val="22"/>
          <w:szCs w:val="22"/>
        </w:rPr>
        <w:t>SHET</w:t>
      </w:r>
      <w:r w:rsidRPr="00A905A1">
        <w:rPr>
          <w:rFonts w:ascii="Arial" w:hAnsi="Arial" w:cs="Arial"/>
          <w:spacing w:val="-1"/>
          <w:sz w:val="22"/>
          <w:szCs w:val="22"/>
        </w:rPr>
        <w:t>,</w:t>
      </w:r>
      <w:r w:rsidRPr="00207ADC">
        <w:rPr>
          <w:rFonts w:ascii="Arial" w:hAnsi="Arial" w:cs="Arial"/>
          <w:b/>
          <w:bCs/>
          <w:spacing w:val="-1"/>
          <w:sz w:val="22"/>
          <w:szCs w:val="22"/>
        </w:rPr>
        <w:t xml:space="preserve"> SPT</w:t>
      </w:r>
      <w:r>
        <w:rPr>
          <w:rFonts w:ascii="Arial" w:hAnsi="Arial" w:cs="Arial"/>
          <w:spacing w:val="-1"/>
          <w:sz w:val="22"/>
          <w:szCs w:val="22"/>
        </w:rPr>
        <w:t xml:space="preserve"> and the </w:t>
      </w:r>
      <w:r w:rsidRPr="00207ADC">
        <w:rPr>
          <w:rFonts w:ascii="Arial" w:hAnsi="Arial" w:cs="Arial"/>
          <w:b/>
          <w:bCs/>
          <w:spacing w:val="-1"/>
          <w:sz w:val="22"/>
          <w:szCs w:val="22"/>
        </w:rPr>
        <w:t>OFTOs</w:t>
      </w:r>
      <w:r>
        <w:rPr>
          <w:rFonts w:ascii="Arial" w:hAnsi="Arial" w:cs="Arial"/>
          <w:spacing w:val="-1"/>
          <w:sz w:val="22"/>
          <w:szCs w:val="22"/>
        </w:rPr>
        <w:t xml:space="preserve">, unless the </w:t>
      </w:r>
      <w:r w:rsidRPr="00207ADC">
        <w:rPr>
          <w:rFonts w:ascii="Arial" w:hAnsi="Arial" w:cs="Arial"/>
          <w:b/>
          <w:bCs/>
          <w:spacing w:val="-1"/>
          <w:sz w:val="22"/>
          <w:szCs w:val="22"/>
        </w:rPr>
        <w:t>Secretary</w:t>
      </w:r>
      <w:r>
        <w:rPr>
          <w:rFonts w:ascii="Arial" w:hAnsi="Arial" w:cs="Arial"/>
          <w:spacing w:val="-1"/>
          <w:sz w:val="22"/>
          <w:szCs w:val="22"/>
        </w:rPr>
        <w:t xml:space="preserve"> and the </w:t>
      </w:r>
      <w:r w:rsidRPr="00207ADC">
        <w:rPr>
          <w:rFonts w:ascii="Arial" w:hAnsi="Arial" w:cs="Arial"/>
          <w:b/>
          <w:bCs/>
          <w:spacing w:val="-1"/>
          <w:sz w:val="22"/>
          <w:szCs w:val="22"/>
        </w:rPr>
        <w:t>Panel</w:t>
      </w:r>
      <w:r>
        <w:rPr>
          <w:rFonts w:ascii="Arial" w:hAnsi="Arial" w:cs="Arial"/>
          <w:spacing w:val="-1"/>
          <w:sz w:val="22"/>
          <w:szCs w:val="22"/>
        </w:rPr>
        <w:t xml:space="preserve"> has been notified in writing by a </w:t>
      </w:r>
      <w:r w:rsidRPr="00207ADC">
        <w:rPr>
          <w:rFonts w:ascii="Arial" w:hAnsi="Arial" w:cs="Arial"/>
          <w:b/>
          <w:bCs/>
          <w:spacing w:val="-1"/>
          <w:sz w:val="22"/>
          <w:szCs w:val="22"/>
        </w:rPr>
        <w:t>Member</w:t>
      </w:r>
      <w:r>
        <w:rPr>
          <w:rFonts w:ascii="Arial" w:hAnsi="Arial" w:cs="Arial"/>
          <w:spacing w:val="-1"/>
          <w:sz w:val="22"/>
          <w:szCs w:val="22"/>
        </w:rPr>
        <w:t xml:space="preserve"> representing </w:t>
      </w:r>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r>
        <w:rPr>
          <w:rFonts w:ascii="Arial" w:hAnsi="Arial" w:cs="Arial"/>
          <w:spacing w:val="-1"/>
          <w:sz w:val="22"/>
          <w:szCs w:val="22"/>
        </w:rPr>
        <w:t xml:space="preserve">, </w:t>
      </w:r>
      <w:r w:rsidRPr="00207ADC">
        <w:rPr>
          <w:rFonts w:ascii="Arial" w:hAnsi="Arial" w:cs="Arial"/>
          <w:b/>
          <w:bCs/>
          <w:spacing w:val="-1"/>
          <w:sz w:val="22"/>
          <w:szCs w:val="22"/>
        </w:rPr>
        <w:t>NGET</w:t>
      </w:r>
      <w:r>
        <w:rPr>
          <w:rFonts w:ascii="Arial" w:hAnsi="Arial" w:cs="Arial"/>
          <w:spacing w:val="-1"/>
          <w:sz w:val="22"/>
          <w:szCs w:val="22"/>
        </w:rPr>
        <w:t xml:space="preserve">, </w:t>
      </w:r>
      <w:r w:rsidRPr="00207ADC">
        <w:rPr>
          <w:rFonts w:ascii="Arial" w:hAnsi="Arial" w:cs="Arial"/>
          <w:b/>
          <w:bCs/>
          <w:spacing w:val="-1"/>
          <w:sz w:val="22"/>
          <w:szCs w:val="22"/>
        </w:rPr>
        <w:t>SHET</w:t>
      </w:r>
      <w:r>
        <w:rPr>
          <w:rFonts w:ascii="Arial" w:hAnsi="Arial" w:cs="Arial"/>
          <w:spacing w:val="-1"/>
          <w:sz w:val="22"/>
          <w:szCs w:val="22"/>
        </w:rPr>
        <w:t xml:space="preserve">, </w:t>
      </w:r>
      <w:r w:rsidRPr="00207ADC">
        <w:rPr>
          <w:rFonts w:ascii="Arial" w:hAnsi="Arial" w:cs="Arial"/>
          <w:b/>
          <w:bCs/>
          <w:spacing w:val="-1"/>
          <w:sz w:val="22"/>
          <w:szCs w:val="22"/>
        </w:rPr>
        <w:t xml:space="preserve">SPT </w:t>
      </w:r>
      <w:r>
        <w:rPr>
          <w:rFonts w:ascii="Arial" w:hAnsi="Arial" w:cs="Arial"/>
          <w:spacing w:val="-1"/>
          <w:sz w:val="22"/>
          <w:szCs w:val="22"/>
        </w:rPr>
        <w:t xml:space="preserve">or the </w:t>
      </w:r>
      <w:r w:rsidRPr="00207ADC">
        <w:rPr>
          <w:rFonts w:ascii="Arial" w:hAnsi="Arial" w:cs="Arial"/>
          <w:b/>
          <w:bCs/>
          <w:spacing w:val="-1"/>
          <w:sz w:val="22"/>
          <w:szCs w:val="22"/>
        </w:rPr>
        <w:t>OFTOs</w:t>
      </w:r>
      <w:r>
        <w:rPr>
          <w:rFonts w:ascii="Arial" w:hAnsi="Arial" w:cs="Arial"/>
          <w:spacing w:val="-1"/>
          <w:sz w:val="22"/>
          <w:szCs w:val="22"/>
        </w:rPr>
        <w:t xml:space="preserve"> that the matters to be discussed at such </w:t>
      </w:r>
      <w:r w:rsidRPr="00207ADC">
        <w:rPr>
          <w:rFonts w:ascii="Arial" w:hAnsi="Arial" w:cs="Arial"/>
          <w:b/>
          <w:bCs/>
          <w:spacing w:val="-1"/>
          <w:sz w:val="22"/>
          <w:szCs w:val="22"/>
        </w:rPr>
        <w:t>Panel</w:t>
      </w:r>
      <w:r>
        <w:rPr>
          <w:rFonts w:ascii="Arial" w:hAnsi="Arial" w:cs="Arial"/>
          <w:spacing w:val="-1"/>
          <w:sz w:val="22"/>
          <w:szCs w:val="22"/>
        </w:rPr>
        <w:t xml:space="preserve"> meeting do not materially affect it and in which case that </w:t>
      </w:r>
      <w:r w:rsidRPr="00207ADC">
        <w:rPr>
          <w:rFonts w:ascii="Arial" w:hAnsi="Arial" w:cs="Arial"/>
          <w:b/>
          <w:bCs/>
          <w:spacing w:val="-1"/>
          <w:sz w:val="22"/>
          <w:szCs w:val="22"/>
        </w:rPr>
        <w:t>Member</w:t>
      </w:r>
      <w:r>
        <w:rPr>
          <w:rFonts w:ascii="Arial" w:hAnsi="Arial" w:cs="Arial"/>
          <w:spacing w:val="-1"/>
          <w:sz w:val="22"/>
          <w:szCs w:val="22"/>
        </w:rPr>
        <w:t xml:space="preserve"> (with the consent of the other </w:t>
      </w:r>
      <w:r w:rsidRPr="00207ADC">
        <w:rPr>
          <w:rFonts w:ascii="Arial" w:hAnsi="Arial" w:cs="Arial"/>
          <w:b/>
          <w:bCs/>
          <w:spacing w:val="-1"/>
          <w:sz w:val="22"/>
          <w:szCs w:val="22"/>
        </w:rPr>
        <w:t>Members</w:t>
      </w:r>
      <w:r>
        <w:rPr>
          <w:rFonts w:ascii="Arial" w:hAnsi="Arial" w:cs="Arial"/>
          <w:spacing w:val="-1"/>
          <w:sz w:val="22"/>
          <w:szCs w:val="22"/>
        </w:rPr>
        <w:t xml:space="preserve"> forming the quorum) may waive their right to attend.</w:t>
      </w:r>
    </w:p>
    <w:p w14:paraId="426DB9DF" w14:textId="77777777" w:rsidR="00447ED4" w:rsidRDefault="00447ED4">
      <w:pPr>
        <w:kinsoku w:val="0"/>
        <w:overflowPunct w:val="0"/>
        <w:autoSpaceDE/>
        <w:autoSpaceDN/>
        <w:adjustRightInd/>
        <w:spacing w:before="238" w:line="253" w:lineRule="exact"/>
        <w:ind w:left="1440" w:right="72" w:hanging="720"/>
        <w:jc w:val="both"/>
        <w:textAlignment w:val="baseline"/>
        <w:rPr>
          <w:rFonts w:ascii="Arial" w:hAnsi="Arial" w:cs="Arial"/>
          <w:sz w:val="22"/>
          <w:szCs w:val="22"/>
        </w:rPr>
      </w:pPr>
      <w:r>
        <w:rPr>
          <w:rFonts w:ascii="Arial" w:hAnsi="Arial" w:cs="Arial"/>
          <w:sz w:val="22"/>
          <w:szCs w:val="22"/>
        </w:rPr>
        <w:t xml:space="preserve">4.9.3 Where a quorum is not present, the </w:t>
      </w:r>
      <w:r w:rsidRPr="00207ADC">
        <w:rPr>
          <w:rFonts w:ascii="Arial" w:hAnsi="Arial" w:cs="Arial"/>
          <w:b/>
          <w:bCs/>
          <w:sz w:val="22"/>
          <w:szCs w:val="22"/>
        </w:rPr>
        <w:t>Secretary</w:t>
      </w:r>
      <w:r>
        <w:rPr>
          <w:rFonts w:ascii="Arial" w:hAnsi="Arial" w:cs="Arial"/>
          <w:sz w:val="22"/>
          <w:szCs w:val="22"/>
        </w:rPr>
        <w:t xml:space="preserve"> shall seek to adjourn the </w:t>
      </w:r>
      <w:r w:rsidRPr="00207ADC">
        <w:rPr>
          <w:rFonts w:ascii="Arial" w:hAnsi="Arial" w:cs="Arial"/>
          <w:b/>
          <w:bCs/>
          <w:sz w:val="22"/>
          <w:szCs w:val="22"/>
        </w:rPr>
        <w:t>Panel</w:t>
      </w:r>
      <w:r>
        <w:rPr>
          <w:rFonts w:ascii="Arial" w:hAnsi="Arial" w:cs="Arial"/>
          <w:sz w:val="22"/>
          <w:szCs w:val="22"/>
        </w:rPr>
        <w:t xml:space="preserve"> meeting to a later date unless it is the third consecutive </w:t>
      </w:r>
      <w:r w:rsidRPr="00207ADC">
        <w:rPr>
          <w:rFonts w:ascii="Arial" w:hAnsi="Arial" w:cs="Arial"/>
          <w:b/>
          <w:bCs/>
          <w:sz w:val="22"/>
          <w:szCs w:val="22"/>
        </w:rPr>
        <w:t>Panel</w:t>
      </w:r>
      <w:r>
        <w:rPr>
          <w:rFonts w:ascii="Arial" w:hAnsi="Arial" w:cs="Arial"/>
          <w:sz w:val="22"/>
          <w:szCs w:val="22"/>
        </w:rPr>
        <w:t xml:space="preserve"> meeting that has been required to be adjourned as a consequence of the failure to attend by a particular </w:t>
      </w:r>
      <w:r w:rsidRPr="00207ADC">
        <w:rPr>
          <w:rFonts w:ascii="Arial" w:hAnsi="Arial" w:cs="Arial"/>
          <w:b/>
          <w:bCs/>
          <w:sz w:val="22"/>
          <w:szCs w:val="22"/>
        </w:rPr>
        <w:t>Member</w:t>
      </w:r>
      <w:r>
        <w:rPr>
          <w:rFonts w:ascii="Arial" w:hAnsi="Arial" w:cs="Arial"/>
          <w:sz w:val="22"/>
          <w:szCs w:val="22"/>
        </w:rPr>
        <w:t xml:space="preserve">, in which case, the </w:t>
      </w:r>
      <w:r w:rsidRPr="00207ADC">
        <w:rPr>
          <w:rFonts w:ascii="Arial" w:hAnsi="Arial" w:cs="Arial"/>
          <w:b/>
          <w:bCs/>
          <w:sz w:val="22"/>
          <w:szCs w:val="22"/>
        </w:rPr>
        <w:t>Panel</w:t>
      </w:r>
      <w:r>
        <w:rPr>
          <w:rFonts w:ascii="Arial" w:hAnsi="Arial" w:cs="Arial"/>
          <w:sz w:val="22"/>
          <w:szCs w:val="22"/>
        </w:rPr>
        <w:t xml:space="preserve"> meeting shall nonetheless proceed and subsequent ratification of decisions taken at the </w:t>
      </w:r>
      <w:r w:rsidRPr="00207ADC">
        <w:rPr>
          <w:rFonts w:ascii="Arial" w:hAnsi="Arial" w:cs="Arial"/>
          <w:b/>
          <w:bCs/>
          <w:sz w:val="22"/>
          <w:szCs w:val="22"/>
        </w:rPr>
        <w:t>Panel</w:t>
      </w:r>
      <w:r>
        <w:rPr>
          <w:rFonts w:ascii="Arial" w:hAnsi="Arial" w:cs="Arial"/>
          <w:sz w:val="22"/>
          <w:szCs w:val="22"/>
        </w:rPr>
        <w:t xml:space="preserve"> meeting by such non-attending </w:t>
      </w:r>
      <w:r w:rsidRPr="00207ADC">
        <w:rPr>
          <w:rFonts w:ascii="Arial" w:hAnsi="Arial" w:cs="Arial"/>
          <w:b/>
          <w:bCs/>
          <w:sz w:val="22"/>
          <w:szCs w:val="22"/>
        </w:rPr>
        <w:t xml:space="preserve">Member </w:t>
      </w:r>
      <w:r>
        <w:rPr>
          <w:rFonts w:ascii="Arial" w:hAnsi="Arial" w:cs="Arial"/>
          <w:sz w:val="22"/>
          <w:szCs w:val="22"/>
        </w:rPr>
        <w:t xml:space="preserve">shall not be required unless the lack of attendance by such </w:t>
      </w:r>
      <w:r w:rsidRPr="00207ADC">
        <w:rPr>
          <w:rFonts w:ascii="Arial" w:hAnsi="Arial" w:cs="Arial"/>
          <w:b/>
          <w:bCs/>
          <w:sz w:val="22"/>
          <w:szCs w:val="22"/>
        </w:rPr>
        <w:t>Member</w:t>
      </w:r>
      <w:r>
        <w:rPr>
          <w:rFonts w:ascii="Arial" w:hAnsi="Arial" w:cs="Arial"/>
          <w:sz w:val="22"/>
          <w:szCs w:val="22"/>
        </w:rPr>
        <w:t xml:space="preserve"> (on any of the three occasions) was as a consequence of an omission to send such </w:t>
      </w:r>
      <w:r w:rsidRPr="00207ADC">
        <w:rPr>
          <w:rFonts w:ascii="Arial" w:hAnsi="Arial" w:cs="Arial"/>
          <w:b/>
          <w:bCs/>
          <w:sz w:val="22"/>
          <w:szCs w:val="22"/>
        </w:rPr>
        <w:t>Member</w:t>
      </w:r>
      <w:r>
        <w:rPr>
          <w:rFonts w:ascii="Arial" w:hAnsi="Arial" w:cs="Arial"/>
          <w:sz w:val="22"/>
          <w:szCs w:val="22"/>
        </w:rPr>
        <w:t xml:space="preserve"> the details of the </w:t>
      </w:r>
      <w:r w:rsidRPr="00207ADC">
        <w:rPr>
          <w:rFonts w:ascii="Arial" w:hAnsi="Arial" w:cs="Arial"/>
          <w:b/>
          <w:bCs/>
          <w:sz w:val="22"/>
          <w:szCs w:val="22"/>
        </w:rPr>
        <w:t>Panel</w:t>
      </w:r>
      <w:r>
        <w:rPr>
          <w:rFonts w:ascii="Arial" w:hAnsi="Arial" w:cs="Arial"/>
          <w:sz w:val="22"/>
          <w:szCs w:val="22"/>
        </w:rPr>
        <w:t xml:space="preserve"> meeting required pursuant to sub</w:t>
      </w:r>
      <w:r>
        <w:rPr>
          <w:rFonts w:ascii="Arial" w:hAnsi="Arial" w:cs="Arial"/>
          <w:sz w:val="22"/>
          <w:szCs w:val="22"/>
        </w:rPr>
        <w:softHyphen/>
        <w:t>paragraph 4.9.2.</w:t>
      </w:r>
    </w:p>
    <w:p w14:paraId="492F42DB" w14:textId="77777777" w:rsidR="00A72FCD" w:rsidRDefault="00A72FCD">
      <w:pPr>
        <w:kinsoku w:val="0"/>
        <w:overflowPunct w:val="0"/>
        <w:autoSpaceDE/>
        <w:autoSpaceDN/>
        <w:adjustRightInd/>
        <w:spacing w:before="238" w:line="253" w:lineRule="exact"/>
        <w:ind w:left="1440" w:right="72" w:hanging="720"/>
        <w:jc w:val="both"/>
        <w:textAlignment w:val="baseline"/>
        <w:rPr>
          <w:rFonts w:ascii="Arial" w:hAnsi="Arial" w:cs="Arial"/>
          <w:sz w:val="22"/>
          <w:szCs w:val="22"/>
        </w:rPr>
      </w:pPr>
    </w:p>
    <w:p w14:paraId="0680804C" w14:textId="77777777" w:rsidR="00447ED4" w:rsidRDefault="00447ED4">
      <w:pPr>
        <w:kinsoku w:val="0"/>
        <w:overflowPunct w:val="0"/>
        <w:autoSpaceDE/>
        <w:autoSpaceDN/>
        <w:adjustRightInd/>
        <w:spacing w:before="241" w:line="250" w:lineRule="exact"/>
        <w:ind w:right="72"/>
        <w:textAlignment w:val="baseline"/>
        <w:rPr>
          <w:rFonts w:ascii="Arial" w:hAnsi="Arial" w:cs="Arial"/>
          <w:spacing w:val="5"/>
          <w:sz w:val="22"/>
          <w:szCs w:val="22"/>
        </w:rPr>
      </w:pPr>
      <w:r>
        <w:rPr>
          <w:rFonts w:ascii="Arial" w:hAnsi="Arial" w:cs="Arial"/>
          <w:spacing w:val="5"/>
          <w:sz w:val="22"/>
          <w:szCs w:val="22"/>
        </w:rPr>
        <w:t>4.10 Attendance by Other Persons</w:t>
      </w:r>
    </w:p>
    <w:p w14:paraId="37236CD3" w14:textId="77777777" w:rsidR="00A72FCD" w:rsidRDefault="00A72FCD">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01F7BDA4" w14:textId="208C1A7C" w:rsidR="00447ED4" w:rsidRDefault="00447ED4">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r>
        <w:rPr>
          <w:rFonts w:ascii="Arial" w:hAnsi="Arial" w:cs="Arial"/>
          <w:spacing w:val="-1"/>
          <w:sz w:val="22"/>
          <w:szCs w:val="22"/>
        </w:rPr>
        <w:t xml:space="preserve">4.10.1 A </w:t>
      </w:r>
      <w:r w:rsidRPr="00207ADC">
        <w:rPr>
          <w:rFonts w:ascii="Arial" w:hAnsi="Arial" w:cs="Arial"/>
          <w:b/>
          <w:bCs/>
          <w:spacing w:val="-1"/>
          <w:sz w:val="22"/>
          <w:szCs w:val="22"/>
        </w:rPr>
        <w:t>Member</w:t>
      </w:r>
      <w:r>
        <w:rPr>
          <w:rFonts w:ascii="Arial" w:hAnsi="Arial" w:cs="Arial"/>
          <w:spacing w:val="-1"/>
          <w:sz w:val="22"/>
          <w:szCs w:val="22"/>
        </w:rPr>
        <w:t xml:space="preserve"> may, with the agreement of the other </w:t>
      </w:r>
      <w:r w:rsidRPr="00207ADC">
        <w:rPr>
          <w:rFonts w:ascii="Arial" w:hAnsi="Arial" w:cs="Arial"/>
          <w:b/>
          <w:bCs/>
          <w:spacing w:val="-1"/>
          <w:sz w:val="22"/>
          <w:szCs w:val="22"/>
        </w:rPr>
        <w:t>Members,</w:t>
      </w:r>
      <w:r>
        <w:rPr>
          <w:rFonts w:ascii="Arial" w:hAnsi="Arial" w:cs="Arial"/>
          <w:spacing w:val="-1"/>
          <w:sz w:val="22"/>
          <w:szCs w:val="22"/>
        </w:rPr>
        <w:t xml:space="preserve"> invite any person other than a person already entitled to attend under Paragraph 4.6 to attend any part of a </w:t>
      </w:r>
      <w:r w:rsidRPr="00207ADC">
        <w:rPr>
          <w:rFonts w:ascii="Arial" w:hAnsi="Arial" w:cs="Arial"/>
          <w:b/>
          <w:bCs/>
          <w:spacing w:val="-1"/>
          <w:sz w:val="22"/>
          <w:szCs w:val="22"/>
        </w:rPr>
        <w:t>Panel</w:t>
      </w:r>
      <w:r>
        <w:rPr>
          <w:rFonts w:ascii="Arial" w:hAnsi="Arial" w:cs="Arial"/>
          <w:spacing w:val="-1"/>
          <w:sz w:val="22"/>
          <w:szCs w:val="22"/>
        </w:rPr>
        <w:t xml:space="preserve"> meeting and to speak at such meeting, where that person so attends.</w:t>
      </w:r>
    </w:p>
    <w:p w14:paraId="1832DE4C" w14:textId="77777777" w:rsidR="00447ED4" w:rsidRDefault="00447ED4">
      <w:pPr>
        <w:kinsoku w:val="0"/>
        <w:overflowPunct w:val="0"/>
        <w:autoSpaceDE/>
        <w:autoSpaceDN/>
        <w:adjustRightInd/>
        <w:spacing w:before="237" w:line="253" w:lineRule="exact"/>
        <w:textAlignment w:val="baseline"/>
        <w:rPr>
          <w:rFonts w:ascii="Arial" w:hAnsi="Arial" w:cs="Arial"/>
          <w:spacing w:val="7"/>
          <w:sz w:val="22"/>
          <w:szCs w:val="22"/>
        </w:rPr>
      </w:pPr>
      <w:r>
        <w:rPr>
          <w:rFonts w:ascii="Arial" w:hAnsi="Arial" w:cs="Arial"/>
          <w:spacing w:val="7"/>
          <w:sz w:val="22"/>
          <w:szCs w:val="22"/>
        </w:rPr>
        <w:t>4.11 Removal from Office</w:t>
      </w:r>
    </w:p>
    <w:p w14:paraId="7286D968" w14:textId="77777777" w:rsidR="00447ED4" w:rsidRDefault="00447ED4">
      <w:pPr>
        <w:kinsoku w:val="0"/>
        <w:overflowPunct w:val="0"/>
        <w:autoSpaceDE/>
        <w:autoSpaceDN/>
        <w:adjustRightInd/>
        <w:spacing w:before="246" w:line="253" w:lineRule="exact"/>
        <w:jc w:val="center"/>
        <w:textAlignment w:val="baseline"/>
        <w:rPr>
          <w:rFonts w:ascii="Arial" w:hAnsi="Arial" w:cs="Arial"/>
          <w:sz w:val="22"/>
          <w:szCs w:val="22"/>
        </w:rPr>
      </w:pPr>
      <w:r>
        <w:rPr>
          <w:rFonts w:ascii="Arial" w:hAnsi="Arial" w:cs="Arial"/>
          <w:sz w:val="22"/>
          <w:szCs w:val="22"/>
        </w:rPr>
        <w:t xml:space="preserve">4.11.1 A person shall cease to hold office as a </w:t>
      </w:r>
      <w:r w:rsidRPr="00207ADC">
        <w:rPr>
          <w:rFonts w:ascii="Arial" w:hAnsi="Arial" w:cs="Arial"/>
          <w:b/>
          <w:bCs/>
          <w:sz w:val="22"/>
          <w:szCs w:val="22"/>
        </w:rPr>
        <w:t>Member</w:t>
      </w:r>
      <w:r>
        <w:rPr>
          <w:rFonts w:ascii="Arial" w:hAnsi="Arial" w:cs="Arial"/>
          <w:sz w:val="22"/>
          <w:szCs w:val="22"/>
        </w:rPr>
        <w:t xml:space="preserve"> or an Alternate </w:t>
      </w:r>
      <w:r w:rsidRPr="00207ADC">
        <w:rPr>
          <w:rFonts w:ascii="Arial" w:hAnsi="Arial" w:cs="Arial"/>
          <w:b/>
          <w:bCs/>
          <w:sz w:val="22"/>
          <w:szCs w:val="22"/>
        </w:rPr>
        <w:t>Member</w:t>
      </w:r>
      <w:r>
        <w:rPr>
          <w:rFonts w:ascii="Arial" w:hAnsi="Arial" w:cs="Arial"/>
          <w:sz w:val="22"/>
          <w:szCs w:val="22"/>
        </w:rPr>
        <w:t>:</w:t>
      </w:r>
    </w:p>
    <w:p w14:paraId="3A4F6CC8" w14:textId="77777777" w:rsidR="00447ED4" w:rsidRDefault="00447ED4">
      <w:pPr>
        <w:tabs>
          <w:tab w:val="left" w:pos="2160"/>
        </w:tabs>
        <w:kinsoku w:val="0"/>
        <w:overflowPunct w:val="0"/>
        <w:autoSpaceDE/>
        <w:autoSpaceDN/>
        <w:adjustRightInd/>
        <w:spacing w:before="232" w:line="253" w:lineRule="exact"/>
        <w:ind w:left="1440"/>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Pr="00207ADC">
        <w:rPr>
          <w:rFonts w:ascii="Arial" w:hAnsi="Arial" w:cs="Arial"/>
          <w:b/>
          <w:bCs/>
          <w:spacing w:val="-2"/>
          <w:sz w:val="22"/>
          <w:szCs w:val="22"/>
        </w:rPr>
        <w:t>Offshore Transmission Owner</w:t>
      </w:r>
      <w:r>
        <w:rPr>
          <w:rFonts w:ascii="Arial" w:hAnsi="Arial" w:cs="Arial"/>
          <w:spacing w:val="-2"/>
          <w:sz w:val="22"/>
          <w:szCs w:val="22"/>
        </w:rPr>
        <w:t xml:space="preserve"> </w:t>
      </w:r>
      <w:r w:rsidRPr="00207ADC">
        <w:rPr>
          <w:rFonts w:ascii="Arial" w:hAnsi="Arial" w:cs="Arial"/>
          <w:b/>
          <w:bCs/>
          <w:spacing w:val="-2"/>
          <w:sz w:val="22"/>
          <w:szCs w:val="22"/>
        </w:rPr>
        <w:t>Members</w:t>
      </w:r>
      <w:r>
        <w:rPr>
          <w:rFonts w:ascii="Arial" w:hAnsi="Arial" w:cs="Arial"/>
          <w:spacing w:val="-2"/>
          <w:sz w:val="22"/>
          <w:szCs w:val="22"/>
        </w:rPr>
        <w:t xml:space="preserve"> only, upon expiry of</w:t>
      </w:r>
    </w:p>
    <w:p w14:paraId="140D1431" w14:textId="77777777" w:rsidR="00447ED4" w:rsidRDefault="00F33FF3">
      <w:pPr>
        <w:kinsoku w:val="0"/>
        <w:overflowPunct w:val="0"/>
        <w:autoSpaceDE/>
        <w:autoSpaceDN/>
        <w:adjustRightInd/>
        <w:spacing w:before="1" w:line="253" w:lineRule="exact"/>
        <w:ind w:left="2232"/>
        <w:textAlignment w:val="baseline"/>
        <w:rPr>
          <w:rFonts w:ascii="Arial" w:hAnsi="Arial" w:cs="Arial"/>
          <w:spacing w:val="-1"/>
          <w:sz w:val="22"/>
          <w:szCs w:val="22"/>
        </w:rPr>
      </w:pPr>
      <w:r>
        <w:rPr>
          <w:rFonts w:ascii="Arial" w:hAnsi="Arial" w:cs="Arial"/>
          <w:spacing w:val="-1"/>
          <w:sz w:val="22"/>
          <w:szCs w:val="22"/>
        </w:rPr>
        <w:t xml:space="preserve"> their </w:t>
      </w:r>
      <w:r w:rsidR="00447ED4">
        <w:rPr>
          <w:rFonts w:ascii="Arial" w:hAnsi="Arial" w:cs="Arial"/>
          <w:spacing w:val="-1"/>
          <w:sz w:val="22"/>
          <w:szCs w:val="22"/>
        </w:rPr>
        <w:t>term of office unless re-appointed;</w:t>
      </w:r>
    </w:p>
    <w:p w14:paraId="54CC65FB" w14:textId="77777777" w:rsidR="00447ED4" w:rsidRDefault="00447ED4">
      <w:pPr>
        <w:tabs>
          <w:tab w:val="left" w:pos="2160"/>
        </w:tabs>
        <w:kinsoku w:val="0"/>
        <w:overflowPunct w:val="0"/>
        <w:autoSpaceDE/>
        <w:autoSpaceDN/>
        <w:adjustRightInd/>
        <w:spacing w:before="241" w:line="253" w:lineRule="exact"/>
        <w:ind w:left="144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w:t>
      </w:r>
      <w:r w:rsidR="00F33FF3">
        <w:rPr>
          <w:rFonts w:ascii="Arial" w:hAnsi="Arial" w:cs="Arial"/>
          <w:spacing w:val="-6"/>
          <w:sz w:val="22"/>
          <w:szCs w:val="22"/>
        </w:rPr>
        <w:t xml:space="preserve"> they</w:t>
      </w:r>
      <w:r>
        <w:rPr>
          <w:rFonts w:ascii="Arial" w:hAnsi="Arial" w:cs="Arial"/>
          <w:spacing w:val="-6"/>
          <w:sz w:val="22"/>
          <w:szCs w:val="22"/>
        </w:rPr>
        <w:t>:</w:t>
      </w:r>
    </w:p>
    <w:p w14:paraId="40712148" w14:textId="77777777" w:rsidR="00447ED4" w:rsidRDefault="00447ED4">
      <w:pPr>
        <w:numPr>
          <w:ilvl w:val="0"/>
          <w:numId w:val="7"/>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resign by notice delivered to the </w:t>
      </w:r>
      <w:r w:rsidRPr="00207ADC">
        <w:rPr>
          <w:rFonts w:ascii="Arial" w:hAnsi="Arial" w:cs="Arial"/>
          <w:b/>
          <w:bCs/>
          <w:sz w:val="22"/>
          <w:szCs w:val="22"/>
        </w:rPr>
        <w:t>Secretary</w:t>
      </w:r>
      <w:r>
        <w:rPr>
          <w:rFonts w:ascii="Arial" w:hAnsi="Arial" w:cs="Arial"/>
          <w:sz w:val="22"/>
          <w:szCs w:val="22"/>
        </w:rPr>
        <w:t>;</w:t>
      </w:r>
    </w:p>
    <w:p w14:paraId="4F168B7E" w14:textId="77777777" w:rsidR="00447ED4" w:rsidRDefault="00447ED4">
      <w:pPr>
        <w:numPr>
          <w:ilvl w:val="0"/>
          <w:numId w:val="8"/>
        </w:numPr>
        <w:kinsoku w:val="0"/>
        <w:overflowPunct w:val="0"/>
        <w:autoSpaceDE/>
        <w:autoSpaceDN/>
        <w:adjustRightInd/>
        <w:spacing w:before="249" w:line="250" w:lineRule="exact"/>
        <w:ind w:right="72"/>
        <w:textAlignment w:val="baseline"/>
        <w:rPr>
          <w:rFonts w:ascii="Arial" w:hAnsi="Arial" w:cs="Arial"/>
          <w:sz w:val="22"/>
          <w:szCs w:val="22"/>
        </w:rPr>
      </w:pPr>
      <w:r>
        <w:rPr>
          <w:rFonts w:ascii="Arial" w:hAnsi="Arial" w:cs="Arial"/>
          <w:sz w:val="22"/>
          <w:szCs w:val="22"/>
        </w:rPr>
        <w:t xml:space="preserve">become bankrupt or make any arrangement or composition with  </w:t>
      </w:r>
      <w:r w:rsidR="00F33FF3">
        <w:rPr>
          <w:rFonts w:ascii="Arial" w:hAnsi="Arial" w:cs="Arial"/>
          <w:sz w:val="22"/>
          <w:szCs w:val="22"/>
        </w:rPr>
        <w:t xml:space="preserve">their </w:t>
      </w:r>
      <w:r>
        <w:rPr>
          <w:rFonts w:ascii="Arial" w:hAnsi="Arial" w:cs="Arial"/>
          <w:sz w:val="22"/>
          <w:szCs w:val="22"/>
        </w:rPr>
        <w:t>creditors generally;</w:t>
      </w:r>
    </w:p>
    <w:p w14:paraId="2EF22D6D" w14:textId="77777777" w:rsidR="00447ED4" w:rsidRDefault="00F33FF3">
      <w:pPr>
        <w:numPr>
          <w:ilvl w:val="0"/>
          <w:numId w:val="8"/>
        </w:numPr>
        <w:kinsoku w:val="0"/>
        <w:overflowPunct w:val="0"/>
        <w:autoSpaceDE/>
        <w:autoSpaceDN/>
        <w:adjustRightInd/>
        <w:spacing w:before="244" w:line="252" w:lineRule="exact"/>
        <w:ind w:right="72"/>
        <w:jc w:val="both"/>
        <w:textAlignment w:val="baseline"/>
        <w:rPr>
          <w:rFonts w:ascii="Arial" w:hAnsi="Arial" w:cs="Arial"/>
          <w:sz w:val="22"/>
          <w:szCs w:val="22"/>
        </w:rPr>
      </w:pPr>
      <w:r>
        <w:rPr>
          <w:rFonts w:ascii="Arial" w:hAnsi="Arial" w:cs="Arial"/>
          <w:sz w:val="22"/>
          <w:szCs w:val="22"/>
        </w:rPr>
        <w:t xml:space="preserve">are </w:t>
      </w:r>
      <w:r w:rsidR="00447ED4">
        <w:rPr>
          <w:rFonts w:ascii="Arial" w:hAnsi="Arial" w:cs="Arial"/>
          <w:sz w:val="22"/>
          <w:szCs w:val="22"/>
        </w:rPr>
        <w:t xml:space="preserve">or may be suffering from </w:t>
      </w:r>
      <w:r w:rsidR="00E7325A">
        <w:rPr>
          <w:rFonts w:ascii="Arial" w:hAnsi="Arial" w:cs="Arial"/>
          <w:sz w:val="22"/>
          <w:szCs w:val="22"/>
        </w:rPr>
        <w:t xml:space="preserve">a </w:t>
      </w:r>
      <w:r w:rsidR="00447ED4">
        <w:rPr>
          <w:rFonts w:ascii="Arial" w:hAnsi="Arial" w:cs="Arial"/>
          <w:sz w:val="22"/>
          <w:szCs w:val="22"/>
        </w:rPr>
        <w:t xml:space="preserve">mental disorder and either </w:t>
      </w:r>
      <w:r w:rsidR="00424F3F">
        <w:rPr>
          <w:rFonts w:ascii="Arial" w:hAnsi="Arial" w:cs="Arial"/>
          <w:sz w:val="22"/>
          <w:szCs w:val="22"/>
        </w:rPr>
        <w:t xml:space="preserve">are </w:t>
      </w:r>
      <w:r w:rsidR="00447ED4">
        <w:rPr>
          <w:rFonts w:ascii="Arial" w:hAnsi="Arial" w:cs="Arial"/>
          <w:sz w:val="22"/>
          <w:szCs w:val="22"/>
        </w:rPr>
        <w:t xml:space="preserve"> admitted to hospital in pursuance of an application under the Mental Health Act 1983 or the Mental Health (Scotland) Act 1960 or an order is made by a court having jurisdiction in matters concerning mental disorder for </w:t>
      </w:r>
      <w:r>
        <w:rPr>
          <w:rFonts w:ascii="Arial" w:hAnsi="Arial" w:cs="Arial"/>
          <w:sz w:val="22"/>
          <w:szCs w:val="22"/>
        </w:rPr>
        <w:t xml:space="preserve">their </w:t>
      </w:r>
      <w:r w:rsidR="00447ED4">
        <w:rPr>
          <w:rFonts w:ascii="Arial" w:hAnsi="Arial" w:cs="Arial"/>
          <w:sz w:val="22"/>
          <w:szCs w:val="22"/>
        </w:rPr>
        <w:t xml:space="preserve">detention or for the appointment of a receiver, </w:t>
      </w:r>
      <w:r w:rsidR="00447ED4">
        <w:rPr>
          <w:rFonts w:ascii="Arial" w:hAnsi="Arial" w:cs="Arial"/>
          <w:i/>
          <w:iCs/>
          <w:sz w:val="22"/>
          <w:szCs w:val="22"/>
        </w:rPr>
        <w:t xml:space="preserve">curator bonis </w:t>
      </w:r>
      <w:r w:rsidR="00447ED4">
        <w:rPr>
          <w:rFonts w:ascii="Arial" w:hAnsi="Arial" w:cs="Arial"/>
          <w:sz w:val="22"/>
          <w:szCs w:val="22"/>
        </w:rPr>
        <w:t xml:space="preserve">or other person with respect to </w:t>
      </w:r>
      <w:r>
        <w:rPr>
          <w:rFonts w:ascii="Arial" w:hAnsi="Arial" w:cs="Arial"/>
          <w:sz w:val="22"/>
          <w:szCs w:val="22"/>
        </w:rPr>
        <w:t xml:space="preserve">their </w:t>
      </w:r>
      <w:r w:rsidR="00447ED4">
        <w:rPr>
          <w:rFonts w:ascii="Arial" w:hAnsi="Arial" w:cs="Arial"/>
          <w:sz w:val="22"/>
          <w:szCs w:val="22"/>
        </w:rPr>
        <w:t>property or affairs;</w:t>
      </w:r>
    </w:p>
    <w:p w14:paraId="1BC58179" w14:textId="77777777" w:rsidR="00447ED4" w:rsidRDefault="00447ED4">
      <w:pPr>
        <w:numPr>
          <w:ilvl w:val="0"/>
          <w:numId w:val="8"/>
        </w:numPr>
        <w:kinsoku w:val="0"/>
        <w:overflowPunct w:val="0"/>
        <w:autoSpaceDE/>
        <w:autoSpaceDN/>
        <w:adjustRightInd/>
        <w:spacing w:before="246" w:line="249" w:lineRule="exact"/>
        <w:ind w:right="72"/>
        <w:jc w:val="both"/>
        <w:textAlignment w:val="baseline"/>
        <w:rPr>
          <w:rFonts w:ascii="Arial" w:hAnsi="Arial" w:cs="Arial"/>
          <w:sz w:val="22"/>
          <w:szCs w:val="22"/>
        </w:rPr>
      </w:pPr>
      <w:r>
        <w:rPr>
          <w:rFonts w:ascii="Arial" w:hAnsi="Arial" w:cs="Arial"/>
          <w:sz w:val="22"/>
          <w:szCs w:val="22"/>
        </w:rPr>
        <w:t>become prohibited by law from being a director of a company under the Companies Act 1985;</w:t>
      </w:r>
    </w:p>
    <w:p w14:paraId="0304AE64" w14:textId="77777777" w:rsidR="00447ED4" w:rsidRDefault="00447ED4">
      <w:pPr>
        <w:numPr>
          <w:ilvl w:val="0"/>
          <w:numId w:val="7"/>
        </w:numPr>
        <w:kinsoku w:val="0"/>
        <w:overflowPunct w:val="0"/>
        <w:autoSpaceDE/>
        <w:autoSpaceDN/>
        <w:adjustRightInd/>
        <w:spacing w:before="242" w:line="253" w:lineRule="exact"/>
        <w:jc w:val="both"/>
        <w:textAlignment w:val="baseline"/>
        <w:rPr>
          <w:rFonts w:ascii="Arial" w:hAnsi="Arial" w:cs="Arial"/>
          <w:spacing w:val="-4"/>
          <w:sz w:val="22"/>
          <w:szCs w:val="22"/>
        </w:rPr>
      </w:pPr>
      <w:r>
        <w:rPr>
          <w:rFonts w:ascii="Arial" w:hAnsi="Arial" w:cs="Arial"/>
          <w:spacing w:val="-4"/>
          <w:sz w:val="22"/>
          <w:szCs w:val="22"/>
        </w:rPr>
        <w:t>die; or</w:t>
      </w:r>
    </w:p>
    <w:p w14:paraId="65A2E4FA" w14:textId="77777777" w:rsidR="00447ED4" w:rsidRDefault="00F33FF3">
      <w:pPr>
        <w:numPr>
          <w:ilvl w:val="0"/>
          <w:numId w:val="8"/>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are</w:t>
      </w:r>
      <w:r w:rsidR="00447ED4">
        <w:rPr>
          <w:rFonts w:ascii="Arial" w:hAnsi="Arial" w:cs="Arial"/>
          <w:sz w:val="22"/>
          <w:szCs w:val="22"/>
        </w:rPr>
        <w:t xml:space="preserve"> convicted on an indictable offence; or</w:t>
      </w:r>
    </w:p>
    <w:p w14:paraId="353742EF" w14:textId="77777777" w:rsidR="00447ED4" w:rsidRDefault="00447ED4">
      <w:pPr>
        <w:tabs>
          <w:tab w:val="left" w:pos="2160"/>
        </w:tabs>
        <w:kinsoku w:val="0"/>
        <w:overflowPunct w:val="0"/>
        <w:autoSpaceDE/>
        <w:autoSpaceDN/>
        <w:adjustRightInd/>
        <w:spacing w:before="237" w:line="253" w:lineRule="exact"/>
        <w:ind w:left="1440"/>
        <w:textAlignment w:val="baseline"/>
        <w:rPr>
          <w:rFonts w:ascii="Arial" w:hAnsi="Arial" w:cs="Arial"/>
          <w:sz w:val="22"/>
          <w:szCs w:val="22"/>
        </w:rPr>
      </w:pPr>
      <w:r>
        <w:rPr>
          <w:rFonts w:ascii="Arial" w:hAnsi="Arial" w:cs="Arial"/>
          <w:sz w:val="22"/>
          <w:szCs w:val="22"/>
        </w:rPr>
        <w:t>(c)</w:t>
      </w:r>
      <w:r>
        <w:rPr>
          <w:rFonts w:ascii="Arial" w:hAnsi="Arial" w:cs="Arial"/>
          <w:sz w:val="22"/>
          <w:szCs w:val="22"/>
        </w:rPr>
        <w:tab/>
        <w:t xml:space="preserve">if the </w:t>
      </w:r>
      <w:r w:rsidRPr="00207ADC">
        <w:rPr>
          <w:rFonts w:ascii="Arial" w:hAnsi="Arial" w:cs="Arial"/>
          <w:b/>
          <w:bCs/>
          <w:sz w:val="22"/>
          <w:szCs w:val="22"/>
        </w:rPr>
        <w:t>Panel</w:t>
      </w:r>
      <w:r>
        <w:rPr>
          <w:rFonts w:ascii="Arial" w:hAnsi="Arial" w:cs="Arial"/>
          <w:sz w:val="22"/>
          <w:szCs w:val="22"/>
        </w:rPr>
        <w:t xml:space="preserve"> resolves (and the </w:t>
      </w:r>
      <w:r w:rsidRPr="00207ADC">
        <w:rPr>
          <w:rFonts w:ascii="Arial" w:hAnsi="Arial" w:cs="Arial"/>
          <w:b/>
          <w:bCs/>
          <w:sz w:val="22"/>
          <w:szCs w:val="22"/>
        </w:rPr>
        <w:t>Authority</w:t>
      </w:r>
      <w:r>
        <w:rPr>
          <w:rFonts w:ascii="Arial" w:hAnsi="Arial" w:cs="Arial"/>
          <w:sz w:val="22"/>
          <w:szCs w:val="22"/>
        </w:rPr>
        <w:t xml:space="preserve"> does not veto such resolution by</w:t>
      </w:r>
    </w:p>
    <w:p w14:paraId="240F9BD3" w14:textId="77777777" w:rsidR="00447ED4" w:rsidRDefault="00447ED4">
      <w:pPr>
        <w:kinsoku w:val="0"/>
        <w:overflowPunct w:val="0"/>
        <w:autoSpaceDE/>
        <w:autoSpaceDN/>
        <w:adjustRightInd/>
        <w:spacing w:before="9" w:line="250" w:lineRule="exact"/>
        <w:ind w:left="2232" w:right="72"/>
        <w:textAlignment w:val="baseline"/>
        <w:rPr>
          <w:rFonts w:ascii="Arial" w:hAnsi="Arial" w:cs="Arial"/>
          <w:sz w:val="22"/>
          <w:szCs w:val="22"/>
        </w:rPr>
      </w:pPr>
      <w:r>
        <w:rPr>
          <w:rFonts w:ascii="Arial" w:hAnsi="Arial" w:cs="Arial"/>
          <w:sz w:val="22"/>
          <w:szCs w:val="22"/>
        </w:rPr>
        <w:t xml:space="preserve">notice in writing to the </w:t>
      </w:r>
      <w:r w:rsidRPr="00207ADC">
        <w:rPr>
          <w:rFonts w:ascii="Arial" w:hAnsi="Arial" w:cs="Arial"/>
          <w:b/>
          <w:bCs/>
          <w:sz w:val="22"/>
          <w:szCs w:val="22"/>
        </w:rPr>
        <w:t>Secretary</w:t>
      </w:r>
      <w:r>
        <w:rPr>
          <w:rFonts w:ascii="Arial" w:hAnsi="Arial" w:cs="Arial"/>
          <w:sz w:val="22"/>
          <w:szCs w:val="22"/>
        </w:rPr>
        <w:t xml:space="preserve"> within 15 </w:t>
      </w:r>
      <w:r w:rsidRPr="00207ADC">
        <w:rPr>
          <w:rFonts w:ascii="Arial" w:hAnsi="Arial" w:cs="Arial"/>
          <w:b/>
          <w:bCs/>
          <w:sz w:val="22"/>
          <w:szCs w:val="22"/>
        </w:rPr>
        <w:t>Business Days</w:t>
      </w:r>
      <w:r>
        <w:rPr>
          <w:rFonts w:ascii="Arial" w:hAnsi="Arial" w:cs="Arial"/>
          <w:sz w:val="22"/>
          <w:szCs w:val="22"/>
        </w:rPr>
        <w:t xml:space="preserve">) that </w:t>
      </w:r>
      <w:r w:rsidR="00F33FF3">
        <w:rPr>
          <w:rFonts w:ascii="Arial" w:hAnsi="Arial" w:cs="Arial"/>
          <w:sz w:val="22"/>
          <w:szCs w:val="22"/>
        </w:rPr>
        <w:t xml:space="preserve">they </w:t>
      </w:r>
      <w:r>
        <w:rPr>
          <w:rFonts w:ascii="Arial" w:hAnsi="Arial" w:cs="Arial"/>
          <w:sz w:val="22"/>
          <w:szCs w:val="22"/>
        </w:rPr>
        <w:t>should cease to hold office on grounds o</w:t>
      </w:r>
      <w:r w:rsidR="00F33FF3">
        <w:rPr>
          <w:rFonts w:ascii="Arial" w:hAnsi="Arial" w:cs="Arial"/>
          <w:sz w:val="22"/>
          <w:szCs w:val="22"/>
        </w:rPr>
        <w:t>f</w:t>
      </w:r>
      <w:r>
        <w:rPr>
          <w:rFonts w:ascii="Arial" w:hAnsi="Arial" w:cs="Arial"/>
          <w:sz w:val="22"/>
          <w:szCs w:val="22"/>
        </w:rPr>
        <w:t xml:space="preserve"> </w:t>
      </w:r>
      <w:r w:rsidR="00F33FF3">
        <w:rPr>
          <w:rFonts w:ascii="Arial" w:hAnsi="Arial" w:cs="Arial"/>
          <w:sz w:val="22"/>
          <w:szCs w:val="22"/>
        </w:rPr>
        <w:t xml:space="preserve">their </w:t>
      </w:r>
      <w:r>
        <w:rPr>
          <w:rFonts w:ascii="Arial" w:hAnsi="Arial" w:cs="Arial"/>
          <w:sz w:val="22"/>
          <w:szCs w:val="22"/>
        </w:rPr>
        <w:t>serious misconduct.</w:t>
      </w:r>
    </w:p>
    <w:p w14:paraId="05D9AEB2" w14:textId="77777777" w:rsidR="00447ED4" w:rsidRDefault="00447ED4">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4.11.2 A </w:t>
      </w:r>
      <w:r w:rsidRPr="00207ADC">
        <w:rPr>
          <w:rFonts w:ascii="Arial" w:hAnsi="Arial" w:cs="Arial"/>
          <w:b/>
          <w:bCs/>
          <w:sz w:val="22"/>
          <w:szCs w:val="22"/>
        </w:rPr>
        <w:t>Panel</w:t>
      </w:r>
      <w:r>
        <w:rPr>
          <w:rFonts w:ascii="Arial" w:hAnsi="Arial" w:cs="Arial"/>
          <w:sz w:val="22"/>
          <w:szCs w:val="22"/>
        </w:rPr>
        <w:t xml:space="preserve"> resolution under Paragraph 4.11.1 (c) shall, notwithstanding any other Paragraph, require the vote in favour of at least all </w:t>
      </w:r>
      <w:r w:rsidRPr="00207ADC">
        <w:rPr>
          <w:rFonts w:ascii="Arial" w:hAnsi="Arial" w:cs="Arial"/>
          <w:b/>
          <w:bCs/>
          <w:sz w:val="22"/>
          <w:szCs w:val="22"/>
        </w:rPr>
        <w:t xml:space="preserve">Members </w:t>
      </w:r>
      <w:r>
        <w:rPr>
          <w:rFonts w:ascii="Arial" w:hAnsi="Arial" w:cs="Arial"/>
          <w:sz w:val="22"/>
          <w:szCs w:val="22"/>
        </w:rPr>
        <w:t xml:space="preserve">less one (other than the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Pr="00207ADC">
        <w:rPr>
          <w:rFonts w:ascii="Arial" w:hAnsi="Arial" w:cs="Arial"/>
          <w:b/>
          <w:bCs/>
          <w:sz w:val="22"/>
          <w:szCs w:val="22"/>
        </w:rPr>
        <w:t>Authority</w:t>
      </w:r>
      <w:r>
        <w:rPr>
          <w:rFonts w:ascii="Arial" w:hAnsi="Arial" w:cs="Arial"/>
          <w:sz w:val="22"/>
          <w:szCs w:val="22"/>
        </w:rPr>
        <w:t xml:space="preserve"> by the </w:t>
      </w:r>
      <w:r w:rsidRPr="00207ADC">
        <w:rPr>
          <w:rFonts w:ascii="Arial" w:hAnsi="Arial" w:cs="Arial"/>
          <w:b/>
          <w:bCs/>
          <w:sz w:val="22"/>
          <w:szCs w:val="22"/>
        </w:rPr>
        <w:t>Secretary</w:t>
      </w:r>
      <w:r>
        <w:rPr>
          <w:rFonts w:ascii="Arial" w:hAnsi="Arial" w:cs="Arial"/>
          <w:sz w:val="22"/>
          <w:szCs w:val="22"/>
        </w:rPr>
        <w:t>.</w:t>
      </w:r>
    </w:p>
    <w:p w14:paraId="0B0F8941" w14:textId="77777777" w:rsidR="00447ED4" w:rsidRDefault="00447ED4">
      <w:pPr>
        <w:kinsoku w:val="0"/>
        <w:overflowPunct w:val="0"/>
        <w:autoSpaceDE/>
        <w:autoSpaceDN/>
        <w:adjustRightInd/>
        <w:spacing w:before="243"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4.11.3 A person shall not qualify for appointment as a </w:t>
      </w:r>
      <w:r w:rsidRPr="00207ADC">
        <w:rPr>
          <w:rFonts w:ascii="Arial" w:hAnsi="Arial" w:cs="Arial"/>
          <w:b/>
          <w:bCs/>
          <w:sz w:val="22"/>
          <w:szCs w:val="22"/>
        </w:rPr>
        <w:t xml:space="preserve">Member </w:t>
      </w:r>
      <w:r>
        <w:rPr>
          <w:rFonts w:ascii="Arial" w:hAnsi="Arial" w:cs="Arial"/>
          <w:sz w:val="22"/>
          <w:szCs w:val="22"/>
        </w:rPr>
        <w:t xml:space="preserve">or Alternate </w:t>
      </w:r>
      <w:r w:rsidRPr="00207ADC">
        <w:rPr>
          <w:rFonts w:ascii="Arial" w:hAnsi="Arial" w:cs="Arial"/>
          <w:b/>
          <w:bCs/>
          <w:sz w:val="22"/>
          <w:szCs w:val="22"/>
        </w:rPr>
        <w:t>Member</w:t>
      </w:r>
      <w:r>
        <w:rPr>
          <w:rFonts w:ascii="Arial" w:hAnsi="Arial" w:cs="Arial"/>
          <w:sz w:val="22"/>
          <w:szCs w:val="22"/>
        </w:rPr>
        <w:t xml:space="preserve"> if at the time of the proposed appointment</w:t>
      </w:r>
      <w:r w:rsidR="00F33FF3">
        <w:rPr>
          <w:rFonts w:ascii="Arial" w:hAnsi="Arial" w:cs="Arial"/>
          <w:sz w:val="22"/>
          <w:szCs w:val="22"/>
        </w:rPr>
        <w:t xml:space="preserve"> they</w:t>
      </w:r>
      <w:r>
        <w:rPr>
          <w:rFonts w:ascii="Arial" w:hAnsi="Arial" w:cs="Arial"/>
          <w:sz w:val="22"/>
          <w:szCs w:val="22"/>
        </w:rPr>
        <w:t xml:space="preserve"> would be required by the above Paragraph to cease to hold that office.</w:t>
      </w:r>
    </w:p>
    <w:p w14:paraId="6E114AFE" w14:textId="77777777" w:rsidR="00447ED4" w:rsidRDefault="00447ED4">
      <w:pPr>
        <w:kinsoku w:val="0"/>
        <w:overflowPunct w:val="0"/>
        <w:autoSpaceDE/>
        <w:autoSpaceDN/>
        <w:adjustRightInd/>
        <w:spacing w:before="242"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4.11.4 The </w:t>
      </w:r>
      <w:r w:rsidRPr="00207ADC">
        <w:rPr>
          <w:rFonts w:ascii="Arial" w:hAnsi="Arial" w:cs="Arial"/>
          <w:b/>
          <w:bCs/>
          <w:sz w:val="22"/>
          <w:szCs w:val="22"/>
        </w:rPr>
        <w:t>Secretary</w:t>
      </w:r>
      <w:r>
        <w:rPr>
          <w:rFonts w:ascii="Arial" w:hAnsi="Arial" w:cs="Arial"/>
          <w:sz w:val="22"/>
          <w:szCs w:val="22"/>
        </w:rPr>
        <w:t xml:space="preserve"> shall give prompt notice by electronic means to all </w:t>
      </w:r>
      <w:r w:rsidRPr="00207ADC">
        <w:rPr>
          <w:rFonts w:ascii="Arial" w:hAnsi="Arial" w:cs="Arial"/>
          <w:b/>
          <w:bCs/>
          <w:sz w:val="22"/>
          <w:szCs w:val="22"/>
        </w:rPr>
        <w:t>Members</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xml:space="preserve"> of the appointment or re-appointment of any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or of any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ceasing to hold office.</w:t>
      </w:r>
    </w:p>
    <w:p w14:paraId="2876DDF2" w14:textId="77777777" w:rsidR="00447ED4" w:rsidRDefault="00447ED4">
      <w:pPr>
        <w:widowControl/>
        <w:rPr>
          <w:sz w:val="24"/>
          <w:szCs w:val="24"/>
        </w:rPr>
        <w:sectPr w:rsidR="00447ED4">
          <w:pgSz w:w="12240" w:h="15840"/>
          <w:pgMar w:top="1140" w:right="1348" w:bottom="691" w:left="1372" w:header="720" w:footer="720" w:gutter="0"/>
          <w:cols w:space="720"/>
          <w:noEndnote/>
        </w:sectPr>
      </w:pPr>
    </w:p>
    <w:p w14:paraId="732D6780" w14:textId="7E3B4492" w:rsidR="00447ED4" w:rsidRDefault="00447ED4">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Pr>
          <w:rFonts w:ascii="Arial" w:hAnsi="Arial" w:cs="Arial"/>
          <w:b/>
          <w:bCs/>
          <w:spacing w:val="-1"/>
          <w:sz w:val="22"/>
          <w:szCs w:val="22"/>
        </w:rPr>
        <w:t>5</w:t>
      </w:r>
      <w:r>
        <w:rPr>
          <w:rFonts w:ascii="Arial" w:hAnsi="Arial" w:cs="Arial"/>
          <w:b/>
          <w:bCs/>
          <w:spacing w:val="-1"/>
          <w:sz w:val="22"/>
          <w:szCs w:val="22"/>
        </w:rPr>
        <w:tab/>
        <w:t>Modification of the SQSS</w:t>
      </w:r>
    </w:p>
    <w:p w14:paraId="2FE88A7E" w14:textId="77777777" w:rsidR="00447ED4" w:rsidRDefault="00447ED4">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Pr>
          <w:rFonts w:ascii="Arial" w:hAnsi="Arial" w:cs="Arial"/>
          <w:spacing w:val="-4"/>
          <w:sz w:val="22"/>
          <w:szCs w:val="22"/>
        </w:rPr>
        <w:t>5.1</w:t>
      </w:r>
      <w:r>
        <w:rPr>
          <w:rFonts w:ascii="Arial" w:hAnsi="Arial" w:cs="Arial"/>
          <w:spacing w:val="-4"/>
          <w:sz w:val="22"/>
          <w:szCs w:val="22"/>
        </w:rPr>
        <w:tab/>
        <w:t>General</w:t>
      </w:r>
    </w:p>
    <w:p w14:paraId="0715DA52" w14:textId="57AAEDA8" w:rsidR="00447ED4" w:rsidRDefault="00447ED4">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Pr>
          <w:rFonts w:ascii="Arial" w:hAnsi="Arial" w:cs="Arial"/>
          <w:sz w:val="22"/>
          <w:szCs w:val="22"/>
        </w:rPr>
        <w:t xml:space="preserve">5.1.1 Each </w:t>
      </w:r>
      <w:r w:rsidRPr="00207ADC">
        <w:rPr>
          <w:rFonts w:ascii="Arial" w:hAnsi="Arial" w:cs="Arial"/>
          <w:b/>
          <w:bCs/>
          <w:sz w:val="22"/>
          <w:szCs w:val="22"/>
        </w:rPr>
        <w:t>Member</w:t>
      </w:r>
      <w:r>
        <w:rPr>
          <w:rFonts w:ascii="Arial" w:hAnsi="Arial" w:cs="Arial"/>
          <w:sz w:val="22"/>
          <w:szCs w:val="22"/>
        </w:rPr>
        <w:t xml:space="preserve"> shall keep under review whether any possible change to the </w:t>
      </w:r>
      <w:r w:rsidRPr="00207ADC">
        <w:rPr>
          <w:rFonts w:ascii="Arial" w:hAnsi="Arial" w:cs="Arial"/>
          <w:b/>
          <w:bCs/>
          <w:sz w:val="22"/>
          <w:szCs w:val="22"/>
        </w:rPr>
        <w:t>SQSS</w:t>
      </w:r>
      <w:r>
        <w:rPr>
          <w:rFonts w:ascii="Arial" w:hAnsi="Arial" w:cs="Arial"/>
          <w:sz w:val="22"/>
          <w:szCs w:val="22"/>
        </w:rPr>
        <w:t xml:space="preserve"> would better facilitate achievement of the </w:t>
      </w:r>
      <w:r w:rsidRPr="00207ADC">
        <w:rPr>
          <w:rFonts w:ascii="Arial" w:hAnsi="Arial" w:cs="Arial"/>
          <w:b/>
          <w:bCs/>
          <w:sz w:val="22"/>
          <w:szCs w:val="22"/>
        </w:rPr>
        <w:t>SQSS</w:t>
      </w:r>
      <w:r>
        <w:rPr>
          <w:rFonts w:ascii="Arial" w:hAnsi="Arial" w:cs="Arial"/>
          <w:sz w:val="22"/>
          <w:szCs w:val="22"/>
        </w:rPr>
        <w:t xml:space="preserve"> Objectives and shall, in accordance with this Section 5 and to the extent that such matter is not covered by a Modification Proposal, raise a Modification Proposal which, in the </w:t>
      </w:r>
      <w:r w:rsidRPr="00207ADC">
        <w:rPr>
          <w:rFonts w:ascii="Arial" w:hAnsi="Arial" w:cs="Arial"/>
          <w:b/>
          <w:bCs/>
          <w:sz w:val="22"/>
          <w:szCs w:val="22"/>
        </w:rPr>
        <w:t>Member</w:t>
      </w:r>
      <w:r w:rsidRPr="007F007C">
        <w:rPr>
          <w:rFonts w:ascii="Arial" w:hAnsi="Arial" w:cs="Arial"/>
          <w:b/>
          <w:bCs/>
          <w:sz w:val="22"/>
          <w:szCs w:val="22"/>
        </w:rPr>
        <w:t>’</w:t>
      </w:r>
      <w:r w:rsidRPr="00207ADC">
        <w:rPr>
          <w:rFonts w:ascii="Arial" w:hAnsi="Arial" w:cs="Arial"/>
          <w:b/>
          <w:bCs/>
          <w:sz w:val="22"/>
          <w:szCs w:val="22"/>
        </w:rPr>
        <w:t>s</w:t>
      </w:r>
      <w:r>
        <w:rPr>
          <w:rFonts w:ascii="Arial" w:hAnsi="Arial" w:cs="Arial"/>
          <w:sz w:val="22"/>
          <w:szCs w:val="22"/>
        </w:rPr>
        <w:t xml:space="preserve"> opinion, would do so.</w:t>
      </w:r>
    </w:p>
    <w:p w14:paraId="6C652765" w14:textId="77777777" w:rsidR="00447ED4" w:rsidRDefault="00447ED4">
      <w:pPr>
        <w:kinsoku w:val="0"/>
        <w:overflowPunct w:val="0"/>
        <w:autoSpaceDE/>
        <w:autoSpaceDN/>
        <w:adjustRightInd/>
        <w:spacing w:before="237" w:line="253" w:lineRule="exact"/>
        <w:jc w:val="center"/>
        <w:textAlignment w:val="baseline"/>
        <w:rPr>
          <w:rFonts w:ascii="Arial" w:hAnsi="Arial" w:cs="Arial"/>
          <w:spacing w:val="2"/>
          <w:sz w:val="22"/>
          <w:szCs w:val="22"/>
        </w:rPr>
      </w:pPr>
      <w:r>
        <w:rPr>
          <w:rFonts w:ascii="Arial" w:hAnsi="Arial" w:cs="Arial"/>
          <w:spacing w:val="2"/>
          <w:sz w:val="22"/>
          <w:szCs w:val="22"/>
        </w:rPr>
        <w:t xml:space="preserve">5.1.2 The </w:t>
      </w:r>
      <w:r w:rsidRPr="00207ADC">
        <w:rPr>
          <w:rFonts w:ascii="Arial" w:hAnsi="Arial" w:cs="Arial"/>
          <w:b/>
          <w:bCs/>
          <w:spacing w:val="2"/>
          <w:sz w:val="22"/>
          <w:szCs w:val="22"/>
        </w:rPr>
        <w:t xml:space="preserve">Members </w:t>
      </w:r>
      <w:r>
        <w:rPr>
          <w:rFonts w:ascii="Arial" w:hAnsi="Arial" w:cs="Arial"/>
          <w:spacing w:val="2"/>
          <w:sz w:val="22"/>
          <w:szCs w:val="22"/>
        </w:rPr>
        <w:t>shall endeavour at all times to act pursuant to this Section 5:</w:t>
      </w:r>
    </w:p>
    <w:p w14:paraId="7FA542F3" w14:textId="77777777" w:rsidR="00447ED4" w:rsidRDefault="00447ED4">
      <w:pPr>
        <w:numPr>
          <w:ilvl w:val="0"/>
          <w:numId w:val="9"/>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02066ED3" w14:textId="77777777" w:rsidR="00447ED4" w:rsidRDefault="00447ED4">
      <w:pPr>
        <w:numPr>
          <w:ilvl w:val="0"/>
          <w:numId w:val="10"/>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Pr="00207ADC">
        <w:rPr>
          <w:rFonts w:ascii="Arial" w:hAnsi="Arial" w:cs="Arial"/>
          <w:b/>
          <w:bCs/>
          <w:sz w:val="22"/>
          <w:szCs w:val="22"/>
        </w:rPr>
        <w:t>SQSS</w:t>
      </w:r>
      <w:r>
        <w:rPr>
          <w:rFonts w:ascii="Arial" w:hAnsi="Arial" w:cs="Arial"/>
          <w:sz w:val="22"/>
          <w:szCs w:val="22"/>
        </w:rPr>
        <w:t xml:space="preserve"> facilitates achievement of the </w:t>
      </w:r>
      <w:r w:rsidRPr="00207ADC">
        <w:rPr>
          <w:rFonts w:ascii="Arial" w:hAnsi="Arial" w:cs="Arial"/>
          <w:b/>
          <w:bCs/>
          <w:sz w:val="22"/>
          <w:szCs w:val="22"/>
        </w:rPr>
        <w:t>SQSS</w:t>
      </w:r>
      <w:r>
        <w:rPr>
          <w:rFonts w:ascii="Arial" w:hAnsi="Arial" w:cs="Arial"/>
          <w:sz w:val="22"/>
          <w:szCs w:val="22"/>
        </w:rPr>
        <w:t xml:space="preserve"> Objectives.</w:t>
      </w:r>
    </w:p>
    <w:p w14:paraId="4BD64295" w14:textId="77777777" w:rsidR="00447ED4" w:rsidRDefault="00447ED4">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Pr>
          <w:rFonts w:ascii="Arial" w:hAnsi="Arial" w:cs="Arial"/>
          <w:sz w:val="22"/>
          <w:szCs w:val="22"/>
        </w:rPr>
        <w:t xml:space="preserve">5.1.3 The </w:t>
      </w:r>
      <w:r w:rsidRPr="00207ADC">
        <w:rPr>
          <w:rFonts w:ascii="Arial" w:hAnsi="Arial" w:cs="Arial"/>
          <w:b/>
          <w:bCs/>
          <w:sz w:val="22"/>
          <w:szCs w:val="22"/>
        </w:rPr>
        <w:t>SQSS</w:t>
      </w:r>
      <w:r>
        <w:rPr>
          <w:rFonts w:ascii="Arial" w:hAnsi="Arial" w:cs="Arial"/>
          <w:sz w:val="22"/>
          <w:szCs w:val="22"/>
        </w:rPr>
        <w:t xml:space="preserve"> Modification process flow chart is shown in Annex 2. Paragraph 5.2 presents a more detailed account of the Modification process.</w:t>
      </w:r>
    </w:p>
    <w:p w14:paraId="75C5353B" w14:textId="77777777" w:rsidR="00447ED4" w:rsidRDefault="00447ED4">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Pr>
          <w:rFonts w:ascii="Arial" w:hAnsi="Arial" w:cs="Arial"/>
          <w:spacing w:val="-1"/>
          <w:sz w:val="22"/>
          <w:szCs w:val="22"/>
        </w:rPr>
        <w:t>5.2</w:t>
      </w:r>
      <w:r>
        <w:rPr>
          <w:rFonts w:ascii="Arial" w:hAnsi="Arial" w:cs="Arial"/>
          <w:spacing w:val="-1"/>
          <w:sz w:val="22"/>
          <w:szCs w:val="22"/>
        </w:rPr>
        <w:tab/>
        <w:t xml:space="preserve">The </w:t>
      </w:r>
      <w:r w:rsidRPr="00E7325A">
        <w:rPr>
          <w:rFonts w:ascii="Arial" w:hAnsi="Arial" w:cs="Arial"/>
          <w:spacing w:val="-1"/>
          <w:sz w:val="22"/>
          <w:szCs w:val="22"/>
        </w:rPr>
        <w:t xml:space="preserve">SQSS </w:t>
      </w:r>
      <w:r>
        <w:rPr>
          <w:rFonts w:ascii="Arial" w:hAnsi="Arial" w:cs="Arial"/>
          <w:spacing w:val="-1"/>
          <w:sz w:val="22"/>
          <w:szCs w:val="22"/>
        </w:rPr>
        <w:t>Modification Process</w:t>
      </w:r>
    </w:p>
    <w:p w14:paraId="299806E1" w14:textId="77777777" w:rsidR="00447ED4" w:rsidRDefault="00447ED4">
      <w:pPr>
        <w:kinsoku w:val="0"/>
        <w:overflowPunct w:val="0"/>
        <w:autoSpaceDE/>
        <w:autoSpaceDN/>
        <w:adjustRightInd/>
        <w:spacing w:before="232" w:line="253" w:lineRule="exact"/>
        <w:ind w:left="720"/>
        <w:textAlignment w:val="baseline"/>
        <w:rPr>
          <w:rFonts w:ascii="Arial" w:hAnsi="Arial" w:cs="Arial"/>
          <w:spacing w:val="3"/>
          <w:sz w:val="22"/>
          <w:szCs w:val="22"/>
        </w:rPr>
      </w:pPr>
      <w:r>
        <w:rPr>
          <w:rFonts w:ascii="Arial" w:hAnsi="Arial" w:cs="Arial"/>
          <w:spacing w:val="3"/>
          <w:sz w:val="22"/>
          <w:szCs w:val="22"/>
        </w:rPr>
        <w:t>5.2.1 Modification Proposal</w:t>
      </w:r>
    </w:p>
    <w:p w14:paraId="484CB5B0" w14:textId="77777777" w:rsidR="00447ED4" w:rsidRDefault="00447ED4">
      <w:pPr>
        <w:kinsoku w:val="0"/>
        <w:overflowPunct w:val="0"/>
        <w:autoSpaceDE/>
        <w:autoSpaceDN/>
        <w:adjustRightInd/>
        <w:spacing w:before="246" w:line="253" w:lineRule="exact"/>
        <w:ind w:left="1440"/>
        <w:textAlignment w:val="baseline"/>
        <w:rPr>
          <w:rFonts w:ascii="Arial" w:hAnsi="Arial" w:cs="Arial"/>
          <w:spacing w:val="5"/>
          <w:sz w:val="22"/>
          <w:szCs w:val="22"/>
        </w:rPr>
      </w:pPr>
      <w:r>
        <w:rPr>
          <w:rFonts w:ascii="Arial" w:hAnsi="Arial" w:cs="Arial"/>
          <w:spacing w:val="5"/>
          <w:sz w:val="22"/>
          <w:szCs w:val="22"/>
        </w:rPr>
        <w:t>5.2.1.1 A Modification Proposal may be made by any of the following:</w:t>
      </w:r>
    </w:p>
    <w:p w14:paraId="41E2F382" w14:textId="77777777" w:rsidR="00447ED4" w:rsidRDefault="00447ED4">
      <w:pPr>
        <w:numPr>
          <w:ilvl w:val="0"/>
          <w:numId w:val="11"/>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r w:rsidRPr="00207ADC">
        <w:rPr>
          <w:rFonts w:ascii="Arial" w:hAnsi="Arial" w:cs="Arial"/>
          <w:b/>
          <w:bCs/>
          <w:spacing w:val="-3"/>
          <w:sz w:val="22"/>
          <w:szCs w:val="22"/>
        </w:rPr>
        <w:t>Member</w:t>
      </w:r>
      <w:r>
        <w:rPr>
          <w:rFonts w:ascii="Arial" w:hAnsi="Arial" w:cs="Arial"/>
          <w:spacing w:val="-3"/>
          <w:sz w:val="22"/>
          <w:szCs w:val="22"/>
        </w:rPr>
        <w:t>;</w:t>
      </w:r>
    </w:p>
    <w:p w14:paraId="3AA4A283" w14:textId="77777777" w:rsidR="00447ED4" w:rsidRDefault="00447ED4">
      <w:pPr>
        <w:numPr>
          <w:ilvl w:val="0"/>
          <w:numId w:val="11"/>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Pr="00207ADC">
        <w:rPr>
          <w:rFonts w:ascii="Arial" w:hAnsi="Arial" w:cs="Arial"/>
          <w:b/>
          <w:bCs/>
          <w:sz w:val="22"/>
          <w:szCs w:val="22"/>
        </w:rPr>
        <w:t>Authority</w:t>
      </w:r>
      <w:r>
        <w:rPr>
          <w:rFonts w:ascii="Arial" w:hAnsi="Arial" w:cs="Arial"/>
          <w:sz w:val="22"/>
          <w:szCs w:val="22"/>
        </w:rPr>
        <w:t>; or</w:t>
      </w:r>
    </w:p>
    <w:p w14:paraId="58FB3EB9" w14:textId="77777777" w:rsidR="00447ED4" w:rsidRDefault="00447ED4">
      <w:pPr>
        <w:numPr>
          <w:ilvl w:val="0"/>
          <w:numId w:val="11"/>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39A235D2" w14:textId="77777777" w:rsidR="00447ED4" w:rsidRDefault="00447ED4">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referred to in this Section 5 as the ‘Proposer’.</w:t>
      </w:r>
    </w:p>
    <w:p w14:paraId="1EF7815F" w14:textId="77777777" w:rsidR="00447ED4" w:rsidRDefault="00447ED4">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Pr>
          <w:rFonts w:ascii="Arial" w:hAnsi="Arial" w:cs="Arial"/>
          <w:sz w:val="22"/>
          <w:szCs w:val="22"/>
        </w:rPr>
        <w:t xml:space="preserve">5.2.1.2 A Modification Proposal made pursuant to sub-paragraph 5.2.1.1 shall be submitted to the </w:t>
      </w:r>
      <w:r w:rsidRPr="00207ADC">
        <w:rPr>
          <w:rFonts w:ascii="Arial" w:hAnsi="Arial" w:cs="Arial"/>
          <w:b/>
          <w:bCs/>
          <w:sz w:val="22"/>
          <w:szCs w:val="22"/>
        </w:rPr>
        <w:t>Secretary</w:t>
      </w:r>
      <w:r>
        <w:rPr>
          <w:rFonts w:ascii="Arial" w:hAnsi="Arial" w:cs="Arial"/>
          <w:sz w:val="22"/>
          <w:szCs w:val="22"/>
        </w:rPr>
        <w:t xml:space="preserve"> in the form </w:t>
      </w:r>
      <w:r w:rsidRPr="00450894">
        <w:rPr>
          <w:rFonts w:ascii="Arial" w:hAnsi="Arial" w:cs="Arial"/>
          <w:sz w:val="22"/>
          <w:szCs w:val="22"/>
        </w:rPr>
        <w:t>of Annex 3</w:t>
      </w:r>
      <w:r>
        <w:rPr>
          <w:rFonts w:ascii="Arial" w:hAnsi="Arial" w:cs="Arial"/>
          <w:sz w:val="22"/>
          <w:szCs w:val="22"/>
        </w:rPr>
        <w:t xml:space="preserve"> which may be amended by the </w:t>
      </w:r>
      <w:r w:rsidRPr="00207ADC">
        <w:rPr>
          <w:rFonts w:ascii="Arial" w:hAnsi="Arial" w:cs="Arial"/>
          <w:b/>
          <w:bCs/>
          <w:sz w:val="22"/>
          <w:szCs w:val="22"/>
        </w:rPr>
        <w:t>Panel</w:t>
      </w:r>
      <w:r>
        <w:rPr>
          <w:rFonts w:ascii="Arial" w:hAnsi="Arial" w:cs="Arial"/>
          <w:sz w:val="22"/>
          <w:szCs w:val="22"/>
        </w:rPr>
        <w:t xml:space="preserve"> from time to time.</w:t>
      </w:r>
    </w:p>
    <w:p w14:paraId="182AE950" w14:textId="77777777" w:rsidR="00447ED4" w:rsidRDefault="00447ED4">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Pr>
          <w:rFonts w:ascii="Arial" w:hAnsi="Arial" w:cs="Arial"/>
          <w:spacing w:val="-1"/>
          <w:sz w:val="22"/>
          <w:szCs w:val="22"/>
        </w:rPr>
        <w:t xml:space="preserve">5.2.1.3 If a Modification Proposal fails to contain any information required under sub-paragraph 5.2.1.2, the </w:t>
      </w:r>
      <w:r w:rsidRPr="00207ADC">
        <w:rPr>
          <w:rFonts w:ascii="Arial" w:hAnsi="Arial" w:cs="Arial"/>
          <w:b/>
          <w:bCs/>
          <w:spacing w:val="-1"/>
          <w:sz w:val="22"/>
          <w:szCs w:val="22"/>
        </w:rPr>
        <w:t>Secretary</w:t>
      </w:r>
      <w:r>
        <w:rPr>
          <w:rFonts w:ascii="Arial" w:hAnsi="Arial" w:cs="Arial"/>
          <w:spacing w:val="-1"/>
          <w:sz w:val="22"/>
          <w:szCs w:val="22"/>
        </w:rPr>
        <w:t xml:space="preserve"> shall notify the Proposer, who may submit a revised request in compliance with this sub-paragraph 5.2.1.2.</w:t>
      </w:r>
    </w:p>
    <w:p w14:paraId="414566B2" w14:textId="44526108" w:rsidR="00447ED4" w:rsidRDefault="00447ED4">
      <w:pPr>
        <w:kinsoku w:val="0"/>
        <w:overflowPunct w:val="0"/>
        <w:autoSpaceDE/>
        <w:autoSpaceDN/>
        <w:adjustRightInd/>
        <w:spacing w:before="236" w:line="254" w:lineRule="exact"/>
        <w:ind w:left="2376" w:right="72" w:hanging="936"/>
        <w:jc w:val="both"/>
        <w:textAlignment w:val="baseline"/>
        <w:rPr>
          <w:rFonts w:ascii="Arial" w:hAnsi="Arial" w:cs="Arial"/>
          <w:sz w:val="22"/>
          <w:szCs w:val="22"/>
        </w:rPr>
      </w:pPr>
      <w:r>
        <w:rPr>
          <w:rFonts w:ascii="Arial" w:hAnsi="Arial" w:cs="Arial"/>
          <w:sz w:val="22"/>
          <w:szCs w:val="22"/>
        </w:rPr>
        <w:t xml:space="preserve">5.2.1.4 </w:t>
      </w:r>
      <w:r w:rsidR="006C4DA7">
        <w:rPr>
          <w:rFonts w:ascii="Arial" w:hAnsi="Arial" w:cs="Arial"/>
          <w:sz w:val="22"/>
          <w:szCs w:val="22"/>
        </w:rPr>
        <w:t xml:space="preserve"> </w:t>
      </w:r>
      <w:r>
        <w:rPr>
          <w:rFonts w:ascii="Arial" w:hAnsi="Arial" w:cs="Arial"/>
          <w:sz w:val="22"/>
          <w:szCs w:val="22"/>
        </w:rPr>
        <w:t xml:space="preserve">Upon receipt of a Modification Proposal made pursuant to and in compliance with sub-paragraph 5.2.1.2, the </w:t>
      </w:r>
      <w:r w:rsidRPr="00207ADC">
        <w:rPr>
          <w:rFonts w:ascii="Arial" w:hAnsi="Arial" w:cs="Arial"/>
          <w:b/>
          <w:bCs/>
          <w:sz w:val="22"/>
          <w:szCs w:val="22"/>
        </w:rPr>
        <w:t>Secretary</w:t>
      </w:r>
      <w:r>
        <w:rPr>
          <w:rFonts w:ascii="Arial" w:hAnsi="Arial" w:cs="Arial"/>
          <w:sz w:val="22"/>
          <w:szCs w:val="22"/>
        </w:rPr>
        <w:t xml:space="preserve"> shall as soon as reasonably practicable:</w:t>
      </w:r>
    </w:p>
    <w:p w14:paraId="6E5E512F" w14:textId="41A5D05B" w:rsidR="00447ED4" w:rsidRPr="00DF5DE0" w:rsidRDefault="00A06B39" w:rsidP="00DF5DE0">
      <w:pPr>
        <w:pStyle w:val="ListParagraph"/>
        <w:numPr>
          <w:ilvl w:val="0"/>
          <w:numId w:val="38"/>
        </w:numPr>
        <w:tabs>
          <w:tab w:val="left" w:pos="3096"/>
        </w:tabs>
        <w:kinsoku w:val="0"/>
        <w:overflowPunct w:val="0"/>
        <w:autoSpaceDE/>
        <w:autoSpaceDN/>
        <w:adjustRightInd/>
        <w:spacing w:before="237" w:line="253" w:lineRule="exact"/>
        <w:textAlignment w:val="baseline"/>
        <w:rPr>
          <w:rFonts w:ascii="Arial" w:hAnsi="Arial" w:cs="Arial"/>
          <w:sz w:val="22"/>
          <w:szCs w:val="22"/>
        </w:rPr>
      </w:pPr>
      <w:ins w:id="11" w:author="Teri Puddefoot (NESO)" w:date="2025-01-07T15:32:00Z">
        <w:r w:rsidRPr="00DF5DE0">
          <w:rPr>
            <w:rFonts w:ascii="Arial" w:hAnsi="Arial" w:cs="Arial"/>
            <w:sz w:val="22"/>
            <w:szCs w:val="22"/>
          </w:rPr>
          <w:t>make</w:t>
        </w:r>
      </w:ins>
      <w:del w:id="12" w:author="Teri Puddefoot (NESO)" w:date="2025-01-07T15:32:00Z">
        <w:r w:rsidR="00447ED4" w:rsidRPr="00DF5DE0" w:rsidDel="00A06B39">
          <w:rPr>
            <w:rFonts w:ascii="Arial" w:hAnsi="Arial" w:cs="Arial"/>
            <w:sz w:val="22"/>
            <w:szCs w:val="22"/>
          </w:rPr>
          <w:delText>send</w:delText>
        </w:r>
      </w:del>
      <w:r w:rsidR="00447ED4" w:rsidRPr="00DF5DE0">
        <w:rPr>
          <w:rFonts w:ascii="Arial" w:hAnsi="Arial" w:cs="Arial"/>
          <w:sz w:val="22"/>
          <w:szCs w:val="22"/>
        </w:rPr>
        <w:t xml:space="preserve"> a copy of the Modification Proposal </w:t>
      </w:r>
      <w:ins w:id="13" w:author="Teri Puddefoot (NESO)" w:date="2025-01-07T15:32:00Z">
        <w:r w:rsidRPr="00DF5DE0">
          <w:rPr>
            <w:rFonts w:ascii="Arial" w:hAnsi="Arial" w:cs="Arial"/>
            <w:sz w:val="22"/>
            <w:szCs w:val="22"/>
          </w:rPr>
          <w:t xml:space="preserve">available </w:t>
        </w:r>
      </w:ins>
      <w:r w:rsidR="00447ED4" w:rsidRPr="00DF5DE0">
        <w:rPr>
          <w:rFonts w:ascii="Arial" w:hAnsi="Arial" w:cs="Arial"/>
          <w:sz w:val="22"/>
          <w:szCs w:val="22"/>
        </w:rPr>
        <w:t xml:space="preserve">to the </w:t>
      </w:r>
      <w:r w:rsidR="00447ED4" w:rsidRPr="00DF5DE0">
        <w:rPr>
          <w:rFonts w:ascii="Arial" w:hAnsi="Arial" w:cs="Arial"/>
          <w:b/>
          <w:bCs/>
          <w:sz w:val="22"/>
          <w:szCs w:val="22"/>
        </w:rPr>
        <w:t>Members</w:t>
      </w:r>
      <w:r w:rsidR="00447ED4" w:rsidRPr="00DF5DE0">
        <w:rPr>
          <w:rFonts w:ascii="Arial" w:hAnsi="Arial" w:cs="Arial"/>
          <w:sz w:val="22"/>
          <w:szCs w:val="22"/>
        </w:rPr>
        <w:t>, the</w:t>
      </w:r>
      <w:ins w:id="14" w:author="Teri Puddefoot (NESO)" w:date="2025-01-09T20:23:00Z">
        <w:r w:rsidR="00F64429">
          <w:rPr>
            <w:rFonts w:ascii="Arial" w:hAnsi="Arial" w:cs="Arial"/>
            <w:sz w:val="22"/>
            <w:szCs w:val="22"/>
          </w:rPr>
          <w:t xml:space="preserve"> </w:t>
        </w:r>
      </w:ins>
      <w:r w:rsidR="00447ED4" w:rsidRPr="00DF5DE0">
        <w:rPr>
          <w:rFonts w:ascii="Arial" w:hAnsi="Arial" w:cs="Arial"/>
          <w:b/>
          <w:bCs/>
          <w:sz w:val="22"/>
          <w:szCs w:val="22"/>
        </w:rPr>
        <w:t>Authority</w:t>
      </w:r>
      <w:r w:rsidR="00447ED4" w:rsidRPr="00DF5DE0">
        <w:rPr>
          <w:rFonts w:ascii="Arial" w:hAnsi="Arial" w:cs="Arial"/>
          <w:sz w:val="22"/>
          <w:szCs w:val="22"/>
        </w:rPr>
        <w:t xml:space="preserve"> and any relevant interested person</w:t>
      </w:r>
      <w:ins w:id="15" w:author="Teri Puddefoot (NESO)" w:date="2025-01-10T20:00:00Z">
        <w:r w:rsidR="00236AC2">
          <w:rPr>
            <w:rFonts w:ascii="Arial" w:hAnsi="Arial" w:cs="Arial"/>
            <w:sz w:val="22"/>
            <w:szCs w:val="22"/>
          </w:rPr>
          <w:t xml:space="preserve">, </w:t>
        </w:r>
        <w:r w:rsidR="00236AC2" w:rsidRPr="00236AC2">
          <w:rPr>
            <w:rFonts w:ascii="Arial" w:hAnsi="Arial" w:cs="Arial"/>
            <w:sz w:val="22"/>
            <w:szCs w:val="22"/>
          </w:rPr>
          <w:t>such as by publishing it on the licensee’s website</w:t>
        </w:r>
      </w:ins>
      <w:r w:rsidR="00447ED4" w:rsidRPr="00DF5DE0">
        <w:rPr>
          <w:rFonts w:ascii="Arial" w:hAnsi="Arial" w:cs="Arial"/>
          <w:sz w:val="22"/>
          <w:szCs w:val="22"/>
        </w:rPr>
        <w:t>;</w:t>
      </w:r>
    </w:p>
    <w:p w14:paraId="1FA4B9DF" w14:textId="77777777" w:rsidR="008B6950" w:rsidRDefault="008B6950">
      <w:pPr>
        <w:pStyle w:val="ListParagraph"/>
        <w:numPr>
          <w:ilvl w:val="0"/>
          <w:numId w:val="38"/>
        </w:numPr>
        <w:tabs>
          <w:tab w:val="left" w:pos="3096"/>
        </w:tabs>
        <w:kinsoku w:val="0"/>
        <w:overflowPunct w:val="0"/>
        <w:autoSpaceDE/>
        <w:autoSpaceDN/>
        <w:adjustRightInd/>
        <w:spacing w:before="237" w:line="253" w:lineRule="exact"/>
        <w:textAlignment w:val="baseline"/>
        <w:rPr>
          <w:ins w:id="16" w:author="{5825B2EC-D1D5-4F93-A2A8-9BB034AD6897}" w:date="2025-01-14T12:57:00Z"/>
          <w:rFonts w:ascii="Arial" w:hAnsi="Arial" w:cs="Arial"/>
          <w:sz w:val="22"/>
          <w:szCs w:val="22"/>
        </w:rPr>
      </w:pPr>
    </w:p>
    <w:p w14:paraId="335D75BB" w14:textId="77777777" w:rsidR="00447ED4" w:rsidRDefault="00447ED4">
      <w:pPr>
        <w:widowControl/>
        <w:rPr>
          <w:sz w:val="24"/>
          <w:szCs w:val="24"/>
        </w:rPr>
        <w:sectPr w:rsidR="00447ED4">
          <w:pgSz w:w="12240" w:h="15840"/>
          <w:pgMar w:top="1300" w:right="1348" w:bottom="691" w:left="1372" w:header="720" w:footer="720" w:gutter="0"/>
          <w:cols w:space="720"/>
          <w:noEndnote/>
        </w:sectPr>
      </w:pPr>
    </w:p>
    <w:p w14:paraId="237A51F0" w14:textId="7E141508" w:rsidR="00447ED4" w:rsidRDefault="00447ED4">
      <w:pPr>
        <w:numPr>
          <w:ilvl w:val="0"/>
          <w:numId w:val="12"/>
        </w:numPr>
        <w:kinsoku w:val="0"/>
        <w:overflowPunct w:val="0"/>
        <w:autoSpaceDE/>
        <w:autoSpaceDN/>
        <w:adjustRightInd/>
        <w:spacing w:before="10" w:line="260" w:lineRule="exact"/>
        <w:ind w:right="432"/>
        <w:textAlignment w:val="baseline"/>
        <w:rPr>
          <w:rFonts w:ascii="Arial" w:hAnsi="Arial" w:cs="Arial"/>
          <w:sz w:val="22"/>
          <w:szCs w:val="22"/>
        </w:rPr>
      </w:pPr>
      <w:r>
        <w:rPr>
          <w:rFonts w:ascii="Arial" w:hAnsi="Arial" w:cs="Arial"/>
          <w:sz w:val="22"/>
          <w:szCs w:val="22"/>
        </w:rPr>
        <w:t xml:space="preserve">subject to the provisions of Paragraph 4.8, put the request on the agenda for the next </w:t>
      </w:r>
      <w:r w:rsidRPr="00207ADC">
        <w:rPr>
          <w:rFonts w:ascii="Arial" w:hAnsi="Arial" w:cs="Arial"/>
          <w:b/>
          <w:bCs/>
          <w:sz w:val="22"/>
          <w:szCs w:val="22"/>
        </w:rPr>
        <w:t>Panel</w:t>
      </w:r>
      <w:r>
        <w:rPr>
          <w:rFonts w:ascii="Arial" w:hAnsi="Arial" w:cs="Arial"/>
          <w:sz w:val="22"/>
          <w:szCs w:val="22"/>
        </w:rPr>
        <w:t xml:space="preserve"> meeting; and</w:t>
      </w:r>
    </w:p>
    <w:p w14:paraId="26A63736" w14:textId="77777777" w:rsidR="00447ED4" w:rsidRDefault="00447ED4">
      <w:pPr>
        <w:numPr>
          <w:ilvl w:val="0"/>
          <w:numId w:val="12"/>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Pr="00207ADC">
        <w:rPr>
          <w:rFonts w:ascii="Arial" w:hAnsi="Arial" w:cs="Arial"/>
          <w:b/>
          <w:bCs/>
          <w:sz w:val="22"/>
          <w:szCs w:val="22"/>
        </w:rPr>
        <w:t>SQSS</w:t>
      </w:r>
      <w:r>
        <w:rPr>
          <w:rFonts w:ascii="Arial" w:hAnsi="Arial" w:cs="Arial"/>
          <w:sz w:val="22"/>
          <w:szCs w:val="22"/>
        </w:rPr>
        <w:t xml:space="preserve"> Modification Register (“Modification Register”) as further provided for and defined in Paragraph 5.2.7.</w:t>
      </w:r>
    </w:p>
    <w:p w14:paraId="51A0CFFC" w14:textId="77777777" w:rsidR="00447ED4" w:rsidRDefault="00447ED4">
      <w:pPr>
        <w:kinsoku w:val="0"/>
        <w:overflowPunct w:val="0"/>
        <w:autoSpaceDE/>
        <w:autoSpaceDN/>
        <w:adjustRightInd/>
        <w:spacing w:before="236" w:line="253" w:lineRule="exact"/>
        <w:jc w:val="right"/>
        <w:textAlignment w:val="baseline"/>
        <w:rPr>
          <w:rFonts w:ascii="Arial" w:hAnsi="Arial" w:cs="Arial"/>
          <w:spacing w:val="12"/>
          <w:sz w:val="22"/>
          <w:szCs w:val="22"/>
        </w:rPr>
      </w:pPr>
      <w:r>
        <w:rPr>
          <w:rFonts w:ascii="Arial" w:hAnsi="Arial" w:cs="Arial"/>
          <w:spacing w:val="12"/>
          <w:sz w:val="22"/>
          <w:szCs w:val="22"/>
        </w:rPr>
        <w:t xml:space="preserve">5.2.1.5 It shall be a condition to the right to raise an </w:t>
      </w:r>
      <w:r w:rsidRPr="00207ADC">
        <w:rPr>
          <w:rFonts w:ascii="Arial" w:hAnsi="Arial" w:cs="Arial"/>
          <w:b/>
          <w:bCs/>
          <w:spacing w:val="12"/>
          <w:sz w:val="22"/>
          <w:szCs w:val="22"/>
        </w:rPr>
        <w:t>SQSS</w:t>
      </w:r>
      <w:r>
        <w:rPr>
          <w:rFonts w:ascii="Arial" w:hAnsi="Arial" w:cs="Arial"/>
          <w:spacing w:val="12"/>
          <w:sz w:val="22"/>
          <w:szCs w:val="22"/>
        </w:rPr>
        <w:t xml:space="preserve"> Modification</w:t>
      </w:r>
    </w:p>
    <w:p w14:paraId="2157C752" w14:textId="77777777" w:rsidR="00447ED4" w:rsidRDefault="00447ED4">
      <w:pPr>
        <w:kinsoku w:val="0"/>
        <w:overflowPunct w:val="0"/>
        <w:autoSpaceDE/>
        <w:autoSpaceDN/>
        <w:adjustRightInd/>
        <w:spacing w:before="2" w:line="253" w:lineRule="exact"/>
        <w:ind w:left="1728"/>
        <w:textAlignment w:val="baseline"/>
        <w:rPr>
          <w:rFonts w:ascii="Arial" w:hAnsi="Arial" w:cs="Arial"/>
          <w:spacing w:val="-1"/>
          <w:sz w:val="22"/>
          <w:szCs w:val="22"/>
        </w:rPr>
      </w:pPr>
      <w:r>
        <w:rPr>
          <w:rFonts w:ascii="Arial" w:hAnsi="Arial" w:cs="Arial"/>
          <w:spacing w:val="-1"/>
          <w:sz w:val="22"/>
          <w:szCs w:val="22"/>
        </w:rPr>
        <w:t>Proposal under this Paragraph 5.2.1 that the Proposer:</w:t>
      </w:r>
    </w:p>
    <w:p w14:paraId="3F866749" w14:textId="77777777" w:rsidR="00447ED4" w:rsidRDefault="00447ED4">
      <w:pPr>
        <w:numPr>
          <w:ilvl w:val="0"/>
          <w:numId w:val="13"/>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grants a non-exclusive royalty-free licence to all Parties who request the same covering all present and future rights, Intellectual Property Rights and moral rights it may have in such request (as regards use or application in Great Britain and its Offshore Waters); and</w:t>
      </w:r>
    </w:p>
    <w:p w14:paraId="223534D6" w14:textId="77777777" w:rsidR="00447ED4" w:rsidRDefault="00447ED4">
      <w:pPr>
        <w:numPr>
          <w:ilvl w:val="0"/>
          <w:numId w:val="13"/>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6E38BCFF" w14:textId="77777777" w:rsidR="00447ED4" w:rsidRDefault="00447ED4">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Pr>
          <w:rFonts w:ascii="Arial" w:hAnsi="Arial" w:cs="Arial"/>
          <w:sz w:val="22"/>
          <w:szCs w:val="22"/>
        </w:rPr>
        <w:t xml:space="preserve">5.2.1.6 The Proposer may withdraw its Modification Proposal on notice to the </w:t>
      </w:r>
      <w:r w:rsidRPr="00207ADC">
        <w:rPr>
          <w:rFonts w:ascii="Arial" w:hAnsi="Arial" w:cs="Arial"/>
          <w:b/>
          <w:bCs/>
          <w:sz w:val="22"/>
          <w:szCs w:val="22"/>
        </w:rPr>
        <w:t>Secretary</w:t>
      </w:r>
      <w:r>
        <w:rPr>
          <w:rFonts w:ascii="Arial" w:hAnsi="Arial" w:cs="Arial"/>
          <w:sz w:val="22"/>
          <w:szCs w:val="22"/>
        </w:rPr>
        <w:t xml:space="preserve"> at any time, in which case, the </w:t>
      </w:r>
      <w:r w:rsidRPr="00207ADC">
        <w:rPr>
          <w:rFonts w:ascii="Arial" w:hAnsi="Arial" w:cs="Arial"/>
          <w:b/>
          <w:bCs/>
          <w:sz w:val="22"/>
          <w:szCs w:val="22"/>
        </w:rPr>
        <w:t>Secretary</w:t>
      </w:r>
      <w:r>
        <w:rPr>
          <w:rFonts w:ascii="Arial" w:hAnsi="Arial" w:cs="Arial"/>
          <w:sz w:val="22"/>
          <w:szCs w:val="22"/>
        </w:rPr>
        <w:t xml:space="preserve"> shall promptly notify the </w:t>
      </w:r>
      <w:r w:rsidRPr="00207ADC">
        <w:rPr>
          <w:rFonts w:ascii="Arial" w:hAnsi="Arial" w:cs="Arial"/>
          <w:b/>
          <w:bCs/>
          <w:sz w:val="22"/>
          <w:szCs w:val="22"/>
        </w:rPr>
        <w:t xml:space="preserve">Members </w:t>
      </w:r>
      <w:r>
        <w:rPr>
          <w:rFonts w:ascii="Arial" w:hAnsi="Arial" w:cs="Arial"/>
          <w:sz w:val="22"/>
          <w:szCs w:val="22"/>
        </w:rPr>
        <w:t xml:space="preserve">and the </w:t>
      </w:r>
      <w:r w:rsidRPr="00207ADC">
        <w:rPr>
          <w:rFonts w:ascii="Arial" w:hAnsi="Arial" w:cs="Arial"/>
          <w:b/>
          <w:bCs/>
          <w:sz w:val="22"/>
          <w:szCs w:val="22"/>
        </w:rPr>
        <w:t>Authority</w:t>
      </w:r>
      <w:r>
        <w:rPr>
          <w:rFonts w:ascii="Arial" w:hAnsi="Arial" w:cs="Arial"/>
          <w:sz w:val="22"/>
          <w:szCs w:val="22"/>
        </w:rPr>
        <w:t xml:space="preserve"> and then, 5 </w:t>
      </w:r>
      <w:r w:rsidRPr="00207ADC">
        <w:rPr>
          <w:rFonts w:ascii="Arial" w:hAnsi="Arial" w:cs="Arial"/>
          <w:b/>
          <w:bCs/>
          <w:sz w:val="22"/>
          <w:szCs w:val="22"/>
        </w:rPr>
        <w:t>Business Days</w:t>
      </w:r>
      <w:r>
        <w:rPr>
          <w:rFonts w:ascii="Arial" w:hAnsi="Arial" w:cs="Arial"/>
          <w:sz w:val="22"/>
          <w:szCs w:val="22"/>
        </w:rPr>
        <w:t xml:space="preserve"> after issue of such notice by the </w:t>
      </w:r>
      <w:r w:rsidRPr="00207ADC">
        <w:rPr>
          <w:rFonts w:ascii="Arial" w:hAnsi="Arial" w:cs="Arial"/>
          <w:b/>
          <w:bCs/>
          <w:sz w:val="22"/>
          <w:szCs w:val="22"/>
        </w:rPr>
        <w:t>Secretary</w:t>
      </w:r>
      <w:r>
        <w:rPr>
          <w:rFonts w:ascii="Arial" w:hAnsi="Arial" w:cs="Arial"/>
          <w:sz w:val="22"/>
          <w:szCs w:val="22"/>
        </w:rPr>
        <w:t>, shall:</w:t>
      </w:r>
    </w:p>
    <w:p w14:paraId="11B778E0" w14:textId="77777777" w:rsidR="00447ED4" w:rsidRDefault="00447ED4">
      <w:pPr>
        <w:numPr>
          <w:ilvl w:val="0"/>
          <w:numId w:val="14"/>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46A4F521" w14:textId="77777777" w:rsidR="00447ED4" w:rsidRDefault="00447ED4">
      <w:pPr>
        <w:numPr>
          <w:ilvl w:val="0"/>
          <w:numId w:val="1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Pr="00207ADC">
        <w:rPr>
          <w:rFonts w:ascii="Arial" w:hAnsi="Arial" w:cs="Arial"/>
          <w:b/>
          <w:bCs/>
          <w:sz w:val="22"/>
          <w:szCs w:val="22"/>
        </w:rPr>
        <w:t>Panel</w:t>
      </w:r>
      <w:r>
        <w:rPr>
          <w:rFonts w:ascii="Arial" w:hAnsi="Arial" w:cs="Arial"/>
          <w:sz w:val="22"/>
          <w:szCs w:val="22"/>
        </w:rPr>
        <w:t xml:space="preserve"> meeting (as relevant);</w:t>
      </w:r>
    </w:p>
    <w:p w14:paraId="415CBEF7" w14:textId="77777777" w:rsidR="00447ED4" w:rsidRDefault="00447ED4">
      <w:pPr>
        <w:kinsoku w:val="0"/>
        <w:overflowPunct w:val="0"/>
        <w:autoSpaceDE/>
        <w:autoSpaceDN/>
        <w:adjustRightInd/>
        <w:spacing w:before="241" w:line="253" w:lineRule="exact"/>
        <w:textAlignment w:val="baseline"/>
        <w:rPr>
          <w:rFonts w:ascii="Arial" w:hAnsi="Arial" w:cs="Arial"/>
          <w:spacing w:val="1"/>
          <w:sz w:val="22"/>
          <w:szCs w:val="22"/>
        </w:rPr>
      </w:pPr>
      <w:r>
        <w:rPr>
          <w:rFonts w:ascii="Arial" w:hAnsi="Arial" w:cs="Arial"/>
          <w:spacing w:val="1"/>
          <w:sz w:val="22"/>
          <w:szCs w:val="22"/>
        </w:rPr>
        <w:t>5.2.2 Review of Modification Proposals at Panel Meetings</w:t>
      </w:r>
    </w:p>
    <w:p w14:paraId="1E16EA9D" w14:textId="77777777" w:rsidR="00447ED4" w:rsidRDefault="00447ED4">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Pr>
          <w:rFonts w:ascii="Arial" w:hAnsi="Arial" w:cs="Arial"/>
          <w:sz w:val="22"/>
          <w:szCs w:val="22"/>
        </w:rPr>
        <w:t xml:space="preserve">5.2.2.1 The </w:t>
      </w:r>
      <w:r w:rsidRPr="00207ADC">
        <w:rPr>
          <w:rFonts w:ascii="Arial" w:hAnsi="Arial" w:cs="Arial"/>
          <w:b/>
          <w:bCs/>
          <w:sz w:val="22"/>
          <w:szCs w:val="22"/>
        </w:rPr>
        <w:t>Panel</w:t>
      </w:r>
      <w:r>
        <w:rPr>
          <w:rFonts w:ascii="Arial" w:hAnsi="Arial" w:cs="Arial"/>
          <w:sz w:val="22"/>
          <w:szCs w:val="22"/>
        </w:rPr>
        <w:t xml:space="preserve"> shall consider a Modification Proposal (if compliant with sub</w:t>
      </w:r>
      <w:r>
        <w:rPr>
          <w:rFonts w:ascii="Arial" w:hAnsi="Arial" w:cs="Arial"/>
          <w:sz w:val="22"/>
          <w:szCs w:val="22"/>
        </w:rPr>
        <w:softHyphen/>
        <w:t xml:space="preserve">paragraph 5.2.1.2 and not withdrawn under sub-paragraph 5.2.1.6) at the next </w:t>
      </w:r>
      <w:r w:rsidRPr="00207ADC">
        <w:rPr>
          <w:rFonts w:ascii="Arial" w:hAnsi="Arial" w:cs="Arial"/>
          <w:b/>
          <w:bCs/>
          <w:sz w:val="22"/>
          <w:szCs w:val="22"/>
        </w:rPr>
        <w:t>Panel</w:t>
      </w:r>
      <w:r>
        <w:rPr>
          <w:rFonts w:ascii="Arial" w:hAnsi="Arial" w:cs="Arial"/>
          <w:sz w:val="22"/>
          <w:szCs w:val="22"/>
        </w:rPr>
        <w:t xml:space="preserve"> meeting and at such meeting shall use all reasonable endeavours to decide (as and where relevant) whether:</w:t>
      </w:r>
    </w:p>
    <w:p w14:paraId="70335D8D" w14:textId="77777777" w:rsidR="00447ED4" w:rsidRDefault="00447ED4">
      <w:pPr>
        <w:numPr>
          <w:ilvl w:val="0"/>
          <w:numId w:val="15"/>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Pr="00207ADC">
        <w:rPr>
          <w:rFonts w:ascii="Arial" w:hAnsi="Arial" w:cs="Arial"/>
          <w:b/>
          <w:bCs/>
          <w:sz w:val="22"/>
          <w:szCs w:val="22"/>
        </w:rPr>
        <w:t>Members</w:t>
      </w:r>
      <w:r>
        <w:rPr>
          <w:rFonts w:ascii="Arial" w:hAnsi="Arial" w:cs="Arial"/>
          <w:sz w:val="22"/>
          <w:szCs w:val="22"/>
        </w:rPr>
        <w:t xml:space="preserve"> require additional information in order to assess whether the request would better facilitate achievement of the </w:t>
      </w:r>
      <w:r w:rsidRPr="00207ADC">
        <w:rPr>
          <w:rFonts w:ascii="Arial" w:hAnsi="Arial" w:cs="Arial"/>
          <w:b/>
          <w:bCs/>
          <w:sz w:val="22"/>
          <w:szCs w:val="22"/>
        </w:rPr>
        <w:t>SQSS</w:t>
      </w:r>
      <w:r>
        <w:rPr>
          <w:rFonts w:ascii="Arial" w:hAnsi="Arial" w:cs="Arial"/>
          <w:sz w:val="22"/>
          <w:szCs w:val="22"/>
        </w:rPr>
        <w:t xml:space="preserve"> Objectives;</w:t>
      </w:r>
    </w:p>
    <w:p w14:paraId="7D98E63A" w14:textId="77777777" w:rsidR="00447ED4" w:rsidRDefault="00447ED4">
      <w:pPr>
        <w:numPr>
          <w:ilvl w:val="0"/>
          <w:numId w:val="15"/>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pursuant to sub-paragraph 5.2.2.5, to amalgamate the request with any other Proposed Modification.</w:t>
      </w:r>
    </w:p>
    <w:p w14:paraId="6DC53096" w14:textId="77777777" w:rsidR="00447ED4" w:rsidRDefault="00447ED4">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Pr>
          <w:rFonts w:ascii="Arial" w:hAnsi="Arial" w:cs="Arial"/>
          <w:sz w:val="22"/>
          <w:szCs w:val="22"/>
        </w:rPr>
        <w:t xml:space="preserve">5.2.2.2 </w:t>
      </w:r>
      <w:r w:rsidR="00424F3F">
        <w:rPr>
          <w:rFonts w:ascii="Arial" w:hAnsi="Arial" w:cs="Arial"/>
          <w:sz w:val="22"/>
          <w:szCs w:val="22"/>
        </w:rPr>
        <w:t xml:space="preserve">    </w:t>
      </w:r>
      <w:r>
        <w:rPr>
          <w:rFonts w:ascii="Arial" w:hAnsi="Arial" w:cs="Arial"/>
          <w:sz w:val="22"/>
          <w:szCs w:val="22"/>
        </w:rPr>
        <w:t xml:space="preserve">Where, pursuant to sub-paragraph 5.2.2.1 (a) above, the </w:t>
      </w:r>
      <w:r w:rsidRPr="00207ADC">
        <w:rPr>
          <w:rFonts w:ascii="Arial" w:hAnsi="Arial" w:cs="Arial"/>
          <w:b/>
          <w:bCs/>
          <w:sz w:val="22"/>
          <w:szCs w:val="22"/>
        </w:rPr>
        <w:t>Panel</w:t>
      </w:r>
      <w:r>
        <w:rPr>
          <w:rFonts w:ascii="Arial" w:hAnsi="Arial" w:cs="Arial"/>
          <w:sz w:val="22"/>
          <w:szCs w:val="22"/>
        </w:rPr>
        <w:t xml:space="preserve"> decides not to take the Modification Proposal further, the </w:t>
      </w:r>
      <w:r w:rsidRPr="00207ADC">
        <w:rPr>
          <w:rFonts w:ascii="Arial" w:hAnsi="Arial" w:cs="Arial"/>
          <w:b/>
          <w:bCs/>
          <w:sz w:val="22"/>
          <w:szCs w:val="22"/>
        </w:rPr>
        <w:t>Secretary</w:t>
      </w:r>
      <w:r>
        <w:rPr>
          <w:rFonts w:ascii="Arial" w:hAnsi="Arial" w:cs="Arial"/>
          <w:sz w:val="22"/>
          <w:szCs w:val="22"/>
        </w:rPr>
        <w:t xml:space="preserve"> shall notify the Proposer explaining why the proposal has been rejected. The </w:t>
      </w:r>
      <w:r w:rsidRPr="00207ADC">
        <w:rPr>
          <w:rFonts w:ascii="Arial" w:hAnsi="Arial" w:cs="Arial"/>
          <w:b/>
          <w:bCs/>
          <w:sz w:val="22"/>
          <w:szCs w:val="22"/>
        </w:rPr>
        <w:t>Secretary</w:t>
      </w:r>
      <w:r>
        <w:rPr>
          <w:rFonts w:ascii="Arial" w:hAnsi="Arial" w:cs="Arial"/>
          <w:sz w:val="22"/>
          <w:szCs w:val="22"/>
        </w:rPr>
        <w:t xml:space="preserve"> shall also amend the Modification Register as appropriate.</w:t>
      </w:r>
    </w:p>
    <w:p w14:paraId="40E5CB86" w14:textId="77777777" w:rsidR="00447ED4" w:rsidRDefault="00447ED4">
      <w:pPr>
        <w:widowControl/>
        <w:rPr>
          <w:sz w:val="24"/>
          <w:szCs w:val="24"/>
        </w:rPr>
        <w:sectPr w:rsidR="00447ED4">
          <w:pgSz w:w="12240" w:h="15840"/>
          <w:pgMar w:top="1120" w:right="1374" w:bottom="691" w:left="2146" w:header="720" w:footer="720" w:gutter="0"/>
          <w:cols w:space="720"/>
          <w:noEndnote/>
        </w:sectPr>
      </w:pPr>
    </w:p>
    <w:p w14:paraId="4ABDB636" w14:textId="3C7E3F23" w:rsidR="00447ED4" w:rsidRDefault="00447ED4">
      <w:pPr>
        <w:kinsoku w:val="0"/>
        <w:overflowPunct w:val="0"/>
        <w:autoSpaceDE/>
        <w:autoSpaceDN/>
        <w:adjustRightInd/>
        <w:spacing w:before="8" w:line="252" w:lineRule="exact"/>
        <w:ind w:left="1656" w:hanging="936"/>
        <w:jc w:val="both"/>
        <w:textAlignment w:val="baseline"/>
        <w:rPr>
          <w:rFonts w:ascii="Arial" w:hAnsi="Arial" w:cs="Arial"/>
          <w:sz w:val="22"/>
          <w:szCs w:val="22"/>
        </w:rPr>
      </w:pPr>
      <w:r>
        <w:rPr>
          <w:rFonts w:ascii="Arial" w:hAnsi="Arial" w:cs="Arial"/>
          <w:sz w:val="22"/>
          <w:szCs w:val="22"/>
        </w:rPr>
        <w:t xml:space="preserve">5.2.2.3 </w:t>
      </w:r>
      <w:r w:rsidR="00424F3F">
        <w:rPr>
          <w:rFonts w:ascii="Arial" w:hAnsi="Arial" w:cs="Arial"/>
          <w:sz w:val="22"/>
          <w:szCs w:val="22"/>
        </w:rPr>
        <w:t xml:space="preserve">  </w:t>
      </w:r>
      <w:r>
        <w:rPr>
          <w:rFonts w:ascii="Arial" w:hAnsi="Arial" w:cs="Arial"/>
          <w:sz w:val="22"/>
          <w:szCs w:val="22"/>
        </w:rPr>
        <w:t xml:space="preserve">Where, pursuant to sub-paragraph 5.2.2.1 (a) above, the </w:t>
      </w:r>
      <w:r w:rsidRPr="00207ADC">
        <w:rPr>
          <w:rFonts w:ascii="Arial" w:hAnsi="Arial" w:cs="Arial"/>
          <w:b/>
          <w:bCs/>
          <w:sz w:val="22"/>
          <w:szCs w:val="22"/>
        </w:rPr>
        <w:t>Panel</w:t>
      </w:r>
      <w:r>
        <w:rPr>
          <w:rFonts w:ascii="Arial" w:hAnsi="Arial" w:cs="Arial"/>
          <w:sz w:val="22"/>
          <w:szCs w:val="22"/>
        </w:rPr>
        <w:t xml:space="preserve"> decides that additional information is required or the </w:t>
      </w:r>
      <w:r w:rsidRPr="00207ADC">
        <w:rPr>
          <w:rFonts w:ascii="Arial" w:hAnsi="Arial" w:cs="Arial"/>
          <w:b/>
          <w:bCs/>
          <w:sz w:val="22"/>
          <w:szCs w:val="22"/>
        </w:rPr>
        <w:t>Panel</w:t>
      </w:r>
      <w:r>
        <w:rPr>
          <w:rFonts w:ascii="Arial" w:hAnsi="Arial" w:cs="Arial"/>
          <w:sz w:val="22"/>
          <w:szCs w:val="22"/>
        </w:rPr>
        <w:t xml:space="preserve"> cannot reach a decision on such matters, the </w:t>
      </w:r>
      <w:r w:rsidRPr="00207ADC">
        <w:rPr>
          <w:rFonts w:ascii="Arial" w:hAnsi="Arial" w:cs="Arial"/>
          <w:b/>
          <w:bCs/>
          <w:sz w:val="22"/>
          <w:szCs w:val="22"/>
        </w:rPr>
        <w:t>Panel</w:t>
      </w:r>
      <w:r>
        <w:rPr>
          <w:rFonts w:ascii="Arial" w:hAnsi="Arial" w:cs="Arial"/>
          <w:sz w:val="22"/>
          <w:szCs w:val="22"/>
        </w:rPr>
        <w:t xml:space="preserve"> shall refer the Modification Proposal to a Workgroup to carryout such analysis as set out under sub-paragraph 5.2.3.</w:t>
      </w:r>
    </w:p>
    <w:p w14:paraId="6B0409FC" w14:textId="77777777" w:rsidR="00447ED4" w:rsidRDefault="00447ED4">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Pr>
          <w:rFonts w:ascii="Arial" w:hAnsi="Arial" w:cs="Arial"/>
          <w:sz w:val="22"/>
          <w:szCs w:val="22"/>
        </w:rPr>
        <w:t>5.2.2.4</w:t>
      </w:r>
      <w:r w:rsidR="00424F3F">
        <w:rPr>
          <w:rFonts w:ascii="Arial" w:hAnsi="Arial" w:cs="Arial"/>
          <w:sz w:val="22"/>
          <w:szCs w:val="22"/>
        </w:rPr>
        <w:t xml:space="preserve">  </w:t>
      </w:r>
      <w:r>
        <w:rPr>
          <w:rFonts w:ascii="Arial" w:hAnsi="Arial" w:cs="Arial"/>
          <w:sz w:val="22"/>
          <w:szCs w:val="22"/>
        </w:rPr>
        <w:t xml:space="preserve"> Where, pursuant to sub-paragraph 5.2.2.1 (a) above, the </w:t>
      </w:r>
      <w:r w:rsidRPr="00207ADC">
        <w:rPr>
          <w:rFonts w:ascii="Arial" w:hAnsi="Arial" w:cs="Arial"/>
          <w:b/>
          <w:bCs/>
          <w:sz w:val="22"/>
          <w:szCs w:val="22"/>
        </w:rPr>
        <w:t>Panel</w:t>
      </w:r>
      <w:r>
        <w:rPr>
          <w:rFonts w:ascii="Arial" w:hAnsi="Arial" w:cs="Arial"/>
          <w:sz w:val="22"/>
          <w:szCs w:val="22"/>
        </w:rPr>
        <w:t xml:space="preserve"> decides that additional information is not required, the </w:t>
      </w:r>
      <w:r w:rsidRPr="00207ADC">
        <w:rPr>
          <w:rFonts w:ascii="Arial" w:hAnsi="Arial" w:cs="Arial"/>
          <w:b/>
          <w:bCs/>
          <w:sz w:val="22"/>
          <w:szCs w:val="22"/>
        </w:rPr>
        <w:t>Panel</w:t>
      </w:r>
      <w:r>
        <w:rPr>
          <w:rFonts w:ascii="Arial" w:hAnsi="Arial" w:cs="Arial"/>
          <w:sz w:val="22"/>
          <w:szCs w:val="22"/>
        </w:rPr>
        <w:t xml:space="preserve"> shall proceed directly to Industry Consultation under sub-paragraphs 5.2.4.</w:t>
      </w:r>
    </w:p>
    <w:p w14:paraId="14FFF69F" w14:textId="77777777" w:rsidR="00447ED4" w:rsidRDefault="00447ED4">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Pr>
          <w:rFonts w:ascii="Arial" w:hAnsi="Arial" w:cs="Arial"/>
          <w:sz w:val="22"/>
          <w:szCs w:val="22"/>
        </w:rPr>
        <w:t xml:space="preserve">5.2.2.5 </w:t>
      </w:r>
      <w:r w:rsidR="00424F3F">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Panel</w:t>
      </w:r>
      <w:r>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3AA4DECB" w14:textId="77777777" w:rsidR="00447ED4" w:rsidRDefault="00447ED4" w:rsidP="00424F3F">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Pr>
          <w:rFonts w:ascii="Arial" w:hAnsi="Arial" w:cs="Arial"/>
          <w:spacing w:val="5"/>
          <w:sz w:val="22"/>
          <w:szCs w:val="22"/>
        </w:rPr>
        <w:t>5.2.2.6</w:t>
      </w:r>
      <w:r>
        <w:rPr>
          <w:rFonts w:ascii="Arial" w:hAnsi="Arial" w:cs="Arial"/>
          <w:spacing w:val="5"/>
          <w:sz w:val="22"/>
          <w:szCs w:val="22"/>
        </w:rPr>
        <w:tab/>
        <w:t>Where Modification Proposals are amalgamated pursuant to sub</w:t>
      </w:r>
      <w:r>
        <w:rPr>
          <w:rFonts w:ascii="Arial" w:hAnsi="Arial" w:cs="Arial"/>
          <w:spacing w:val="5"/>
          <w:sz w:val="22"/>
          <w:szCs w:val="22"/>
        </w:rPr>
        <w:noBreakHyphen/>
      </w:r>
    </w:p>
    <w:p w14:paraId="6203F1F4" w14:textId="77777777" w:rsidR="00447ED4" w:rsidRDefault="00447ED4" w:rsidP="00424F3F">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paragraph 5.2.2.5:</w:t>
      </w:r>
    </w:p>
    <w:p w14:paraId="4C66002C" w14:textId="77777777" w:rsidR="00447ED4" w:rsidRDefault="00447ED4">
      <w:pPr>
        <w:numPr>
          <w:ilvl w:val="0"/>
          <w:numId w:val="16"/>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such Modification Proposals shall be treated as a single Modification Proposal;</w:t>
      </w:r>
    </w:p>
    <w:p w14:paraId="00216C5C" w14:textId="77777777" w:rsidR="00447ED4" w:rsidRDefault="00447ED4">
      <w:pPr>
        <w:numPr>
          <w:ilvl w:val="0"/>
          <w:numId w:val="16"/>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references in this Section 5 to a Modification Proposal shall include and apply to a group of two or more Modification Proposals so amalgamated; and</w:t>
      </w:r>
    </w:p>
    <w:p w14:paraId="1D46A6C4" w14:textId="77777777" w:rsidR="00447ED4" w:rsidRDefault="00447ED4">
      <w:pPr>
        <w:numPr>
          <w:ilvl w:val="0"/>
          <w:numId w:val="16"/>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3A788087" w14:textId="77777777" w:rsidR="00447ED4" w:rsidRDefault="00447ED4">
      <w:pPr>
        <w:kinsoku w:val="0"/>
        <w:overflowPunct w:val="0"/>
        <w:autoSpaceDE/>
        <w:autoSpaceDN/>
        <w:adjustRightInd/>
        <w:spacing w:before="241" w:line="253" w:lineRule="exact"/>
        <w:textAlignment w:val="baseline"/>
        <w:rPr>
          <w:rFonts w:ascii="Arial" w:hAnsi="Arial" w:cs="Arial"/>
          <w:spacing w:val="5"/>
          <w:sz w:val="22"/>
          <w:szCs w:val="22"/>
        </w:rPr>
      </w:pPr>
      <w:r>
        <w:rPr>
          <w:rFonts w:ascii="Arial" w:hAnsi="Arial" w:cs="Arial"/>
          <w:spacing w:val="5"/>
          <w:sz w:val="22"/>
          <w:szCs w:val="22"/>
        </w:rPr>
        <w:t>5.2.3 Evaluation and Assessment by a Workgroup</w:t>
      </w:r>
    </w:p>
    <w:p w14:paraId="3BE77C4E" w14:textId="77777777" w:rsidR="00447ED4" w:rsidRDefault="00447ED4">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Pr>
          <w:rFonts w:ascii="Arial" w:hAnsi="Arial" w:cs="Arial"/>
          <w:spacing w:val="-3"/>
          <w:sz w:val="22"/>
          <w:szCs w:val="22"/>
        </w:rPr>
        <w:t xml:space="preserve">5.2.3.1 </w:t>
      </w:r>
      <w:r w:rsidR="00424F3F">
        <w:rPr>
          <w:rFonts w:ascii="Arial" w:hAnsi="Arial" w:cs="Arial"/>
          <w:spacing w:val="-3"/>
          <w:sz w:val="22"/>
          <w:szCs w:val="22"/>
        </w:rPr>
        <w:t xml:space="preserve">  </w:t>
      </w:r>
      <w:r>
        <w:rPr>
          <w:rFonts w:ascii="Arial" w:hAnsi="Arial" w:cs="Arial"/>
          <w:spacing w:val="-3"/>
          <w:sz w:val="22"/>
          <w:szCs w:val="22"/>
        </w:rPr>
        <w:t xml:space="preserve">Following referral of a Modification Proposal, pursuant to sub-paragraph 5.2.2.3, to a Workgroup, the </w:t>
      </w:r>
      <w:r w:rsidRPr="00207ADC">
        <w:rPr>
          <w:rFonts w:ascii="Arial" w:hAnsi="Arial" w:cs="Arial"/>
          <w:b/>
          <w:bCs/>
          <w:spacing w:val="-3"/>
          <w:sz w:val="22"/>
          <w:szCs w:val="22"/>
        </w:rPr>
        <w:t>Panel</w:t>
      </w:r>
      <w:r>
        <w:rPr>
          <w:rFonts w:ascii="Arial" w:hAnsi="Arial" w:cs="Arial"/>
          <w:spacing w:val="-3"/>
          <w:sz w:val="22"/>
          <w:szCs w:val="22"/>
        </w:rPr>
        <w:t xml:space="preserve"> shall invite representations or commission such studies, convene industry workshops and other evaluation as it deems appropriate in order that the </w:t>
      </w:r>
      <w:r w:rsidRPr="00207ADC">
        <w:rPr>
          <w:rFonts w:ascii="Arial" w:hAnsi="Arial" w:cs="Arial"/>
          <w:b/>
          <w:bCs/>
          <w:spacing w:val="-3"/>
          <w:sz w:val="22"/>
          <w:szCs w:val="22"/>
        </w:rPr>
        <w:t>Panel</w:t>
      </w:r>
      <w:r>
        <w:rPr>
          <w:rFonts w:ascii="Arial" w:hAnsi="Arial" w:cs="Arial"/>
          <w:spacing w:val="-3"/>
          <w:sz w:val="22"/>
          <w:szCs w:val="22"/>
        </w:rPr>
        <w:t xml:space="preserve"> is provided with sufficient information such that it can assess whether the Modification Proposal would better facilitate achievement of the </w:t>
      </w:r>
      <w:r w:rsidRPr="00207ADC">
        <w:rPr>
          <w:rFonts w:ascii="Arial" w:hAnsi="Arial" w:cs="Arial"/>
          <w:b/>
          <w:bCs/>
          <w:spacing w:val="-3"/>
          <w:sz w:val="22"/>
          <w:szCs w:val="22"/>
        </w:rPr>
        <w:t>SQSS</w:t>
      </w:r>
      <w:r>
        <w:rPr>
          <w:rFonts w:ascii="Arial" w:hAnsi="Arial" w:cs="Arial"/>
          <w:spacing w:val="-3"/>
          <w:sz w:val="22"/>
          <w:szCs w:val="22"/>
        </w:rPr>
        <w:t xml:space="preserve"> Objectives.</w:t>
      </w:r>
    </w:p>
    <w:p w14:paraId="3A989E31" w14:textId="77777777" w:rsidR="00447ED4" w:rsidRDefault="00447ED4">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Pr>
          <w:rFonts w:ascii="Arial" w:hAnsi="Arial" w:cs="Arial"/>
          <w:sz w:val="22"/>
          <w:szCs w:val="22"/>
        </w:rPr>
        <w:t xml:space="preserve">5.2.3.2 </w:t>
      </w:r>
      <w:r w:rsidR="00424F3F">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Panel</w:t>
      </w:r>
      <w:r>
        <w:rPr>
          <w:rFonts w:ascii="Arial" w:hAnsi="Arial" w:cs="Arial"/>
          <w:sz w:val="22"/>
          <w:szCs w:val="22"/>
        </w:rPr>
        <w:t xml:space="preserve"> shall use its reasonable endeavours in order to ensure that evaluation and assessment by a Workgroup takes no longer than 6 months from its referral under sub-paragraph 5.2.2.3 up to the submission of the Workgroup Report to the </w:t>
      </w:r>
      <w:r w:rsidRPr="00207ADC">
        <w:rPr>
          <w:rFonts w:ascii="Arial" w:hAnsi="Arial" w:cs="Arial"/>
          <w:b/>
          <w:bCs/>
          <w:sz w:val="22"/>
          <w:szCs w:val="22"/>
        </w:rPr>
        <w:t>Panel</w:t>
      </w:r>
      <w:r>
        <w:rPr>
          <w:rFonts w:ascii="Arial" w:hAnsi="Arial" w:cs="Arial"/>
          <w:sz w:val="22"/>
          <w:szCs w:val="22"/>
        </w:rPr>
        <w:t xml:space="preserve"> under sub-paragraph 5.2.3.13 unless otherwise agreed by the </w:t>
      </w:r>
      <w:r w:rsidRPr="00207ADC">
        <w:rPr>
          <w:rFonts w:ascii="Arial" w:hAnsi="Arial" w:cs="Arial"/>
          <w:b/>
          <w:bCs/>
          <w:sz w:val="22"/>
          <w:szCs w:val="22"/>
        </w:rPr>
        <w:t>Panel</w:t>
      </w:r>
      <w:r>
        <w:rPr>
          <w:rFonts w:ascii="Arial" w:hAnsi="Arial" w:cs="Arial"/>
          <w:sz w:val="22"/>
          <w:szCs w:val="22"/>
        </w:rPr>
        <w:t>.</w:t>
      </w:r>
    </w:p>
    <w:p w14:paraId="0BF9A02F" w14:textId="77777777" w:rsidR="00447ED4" w:rsidRDefault="00447ED4">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Pr>
          <w:rFonts w:ascii="Arial" w:hAnsi="Arial" w:cs="Arial"/>
          <w:sz w:val="22"/>
          <w:szCs w:val="22"/>
        </w:rPr>
        <w:t xml:space="preserve">5.2.3.3 </w:t>
      </w:r>
      <w:r w:rsidR="00424F3F">
        <w:rPr>
          <w:rFonts w:ascii="Arial" w:hAnsi="Arial" w:cs="Arial"/>
          <w:sz w:val="22"/>
          <w:szCs w:val="22"/>
        </w:rPr>
        <w:t xml:space="preserve">  </w:t>
      </w:r>
      <w:r>
        <w:rPr>
          <w:rFonts w:ascii="Arial" w:hAnsi="Arial" w:cs="Arial"/>
          <w:sz w:val="22"/>
          <w:szCs w:val="22"/>
        </w:rPr>
        <w:t xml:space="preserve">A Workgroup shall comprise at least 5 persons (who may be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“Workgroup Quorum” or any such number of persons agreed by the </w:t>
      </w:r>
      <w:r w:rsidRPr="00207ADC">
        <w:rPr>
          <w:rFonts w:ascii="Arial" w:hAnsi="Arial" w:cs="Arial"/>
          <w:b/>
          <w:bCs/>
          <w:sz w:val="22"/>
          <w:szCs w:val="22"/>
        </w:rPr>
        <w:t>Panel</w:t>
      </w:r>
      <w:r>
        <w:rPr>
          <w:rFonts w:ascii="Arial" w:hAnsi="Arial" w:cs="Arial"/>
          <w:sz w:val="22"/>
          <w:szCs w:val="22"/>
        </w:rPr>
        <w:t>.</w:t>
      </w:r>
    </w:p>
    <w:p w14:paraId="0282F183" w14:textId="77777777" w:rsidR="00447ED4" w:rsidRDefault="00447ED4">
      <w:pPr>
        <w:widowControl/>
        <w:rPr>
          <w:sz w:val="24"/>
          <w:szCs w:val="24"/>
        </w:rPr>
        <w:sectPr w:rsidR="00447ED4">
          <w:pgSz w:w="12240" w:h="15840"/>
          <w:pgMar w:top="1140" w:right="1388" w:bottom="691" w:left="2132" w:header="720" w:footer="720" w:gutter="0"/>
          <w:cols w:space="720"/>
          <w:noEndnote/>
        </w:sectPr>
      </w:pPr>
    </w:p>
    <w:p w14:paraId="7477D82C" w14:textId="7C37F003" w:rsidR="00447ED4" w:rsidRDefault="00447ED4">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5.2.3.4 </w:t>
      </w:r>
      <w:r w:rsidR="00424F3F">
        <w:rPr>
          <w:rFonts w:ascii="Arial" w:hAnsi="Arial" w:cs="Arial"/>
          <w:sz w:val="22"/>
          <w:szCs w:val="22"/>
        </w:rPr>
        <w:t xml:space="preserve"> </w:t>
      </w:r>
      <w:r>
        <w:rPr>
          <w:rFonts w:ascii="Arial" w:hAnsi="Arial" w:cs="Arial"/>
          <w:sz w:val="22"/>
          <w:szCs w:val="22"/>
        </w:rPr>
        <w:t xml:space="preserve">In addition to the Workgroup Quorum the </w:t>
      </w:r>
      <w:r w:rsidRPr="00207ADC">
        <w:rPr>
          <w:rFonts w:ascii="Arial" w:hAnsi="Arial" w:cs="Arial"/>
          <w:b/>
          <w:bCs/>
          <w:sz w:val="22"/>
          <w:szCs w:val="22"/>
        </w:rPr>
        <w:t>Panel</w:t>
      </w:r>
      <w:r>
        <w:rPr>
          <w:rFonts w:ascii="Arial" w:hAnsi="Arial" w:cs="Arial"/>
          <w:sz w:val="22"/>
          <w:szCs w:val="22"/>
        </w:rPr>
        <w:t xml:space="preserve"> shall appoint a Workgroup Chair</w:t>
      </w:r>
      <w:r w:rsidR="00F33FF3">
        <w:rPr>
          <w:rFonts w:ascii="Arial" w:hAnsi="Arial" w:cs="Arial"/>
          <w:sz w:val="22"/>
          <w:szCs w:val="22"/>
        </w:rPr>
        <w:t>person</w:t>
      </w:r>
      <w:r>
        <w:rPr>
          <w:rFonts w:ascii="Arial" w:hAnsi="Arial" w:cs="Arial"/>
          <w:sz w:val="22"/>
          <w:szCs w:val="22"/>
        </w:rPr>
        <w:t xml:space="preserve"> who will ensure that meetings are conducted in a professional, proper, impartial and efficient manner.</w:t>
      </w:r>
    </w:p>
    <w:p w14:paraId="34AD08EC" w14:textId="0F1A3015" w:rsidR="00447ED4" w:rsidRDefault="00447ED4">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Pr>
          <w:rFonts w:ascii="Arial" w:hAnsi="Arial" w:cs="Arial"/>
          <w:sz w:val="22"/>
          <w:szCs w:val="22"/>
        </w:rPr>
        <w:t>5.2.3.5</w:t>
      </w:r>
      <w:r w:rsidR="00424F3F">
        <w:rPr>
          <w:rFonts w:ascii="Arial" w:hAnsi="Arial" w:cs="Arial"/>
          <w:sz w:val="22"/>
          <w:szCs w:val="22"/>
        </w:rPr>
        <w:t xml:space="preserve">  </w:t>
      </w:r>
      <w:r>
        <w:rPr>
          <w:rFonts w:ascii="Arial" w:hAnsi="Arial" w:cs="Arial"/>
          <w:sz w:val="22"/>
          <w:szCs w:val="22"/>
        </w:rPr>
        <w:t xml:space="preserve"> The Workgroup shall be assisted by a </w:t>
      </w:r>
      <w:r w:rsidRPr="00207ADC">
        <w:rPr>
          <w:rFonts w:ascii="Arial" w:hAnsi="Arial" w:cs="Arial"/>
          <w:b/>
          <w:bCs/>
          <w:sz w:val="22"/>
          <w:szCs w:val="22"/>
        </w:rPr>
        <w:t>secretary</w:t>
      </w:r>
      <w:r>
        <w:rPr>
          <w:rFonts w:ascii="Arial" w:hAnsi="Arial" w:cs="Arial"/>
          <w:sz w:val="22"/>
          <w:szCs w:val="22"/>
        </w:rPr>
        <w:t xml:space="preserve"> who shall be appointed by the </w:t>
      </w:r>
      <w:r w:rsidRPr="00207ADC">
        <w:rPr>
          <w:rFonts w:ascii="Arial" w:hAnsi="Arial" w:cs="Arial"/>
          <w:b/>
          <w:bCs/>
          <w:sz w:val="22"/>
          <w:szCs w:val="22"/>
        </w:rPr>
        <w:t>Panel</w:t>
      </w:r>
      <w:r>
        <w:rPr>
          <w:rFonts w:ascii="Arial" w:hAnsi="Arial" w:cs="Arial"/>
          <w:sz w:val="22"/>
          <w:szCs w:val="22"/>
        </w:rPr>
        <w:t xml:space="preserve">. As soon as is practicable after each Workgroup meeting, the </w:t>
      </w:r>
      <w:r w:rsidRPr="00207ADC">
        <w:rPr>
          <w:rFonts w:ascii="Arial" w:hAnsi="Arial" w:cs="Arial"/>
          <w:b/>
          <w:bCs/>
          <w:sz w:val="22"/>
          <w:szCs w:val="22"/>
        </w:rPr>
        <w:t>Secretary</w:t>
      </w:r>
      <w:r>
        <w:rPr>
          <w:rFonts w:ascii="Arial" w:hAnsi="Arial" w:cs="Arial"/>
          <w:sz w:val="22"/>
          <w:szCs w:val="22"/>
        </w:rPr>
        <w:t xml:space="preserve"> shall prepare and send to the Workgroup Members the minutes of such Workgroup meeting, which shall be approved (or amended and approved) by the Workgroup at the next Workgroup meeting after they were so sent and, when approved, the </w:t>
      </w:r>
      <w:r w:rsidR="00424F3F">
        <w:rPr>
          <w:rFonts w:ascii="Arial" w:hAnsi="Arial" w:cs="Arial"/>
          <w:b/>
          <w:bCs/>
          <w:sz w:val="22"/>
          <w:szCs w:val="22"/>
        </w:rPr>
        <w:t>S</w:t>
      </w:r>
      <w:r w:rsidRPr="00207ADC">
        <w:rPr>
          <w:rFonts w:ascii="Arial" w:hAnsi="Arial" w:cs="Arial"/>
          <w:b/>
          <w:bCs/>
          <w:sz w:val="22"/>
          <w:szCs w:val="22"/>
        </w:rPr>
        <w:t>ecretary</w:t>
      </w:r>
      <w:r>
        <w:rPr>
          <w:rFonts w:ascii="Arial" w:hAnsi="Arial" w:cs="Arial"/>
          <w:sz w:val="22"/>
          <w:szCs w:val="22"/>
        </w:rPr>
        <w:t xml:space="preserve"> shall publish the approved minutes (excluding any matter which it was agreed at such Workgroup meeting was not appropriate for such publication) on the </w:t>
      </w:r>
      <w:r w:rsidR="00005F4A" w:rsidRPr="00005F4A">
        <w:rPr>
          <w:rFonts w:ascii="Arial" w:hAnsi="Arial" w:cs="Arial"/>
          <w:b/>
          <w:bCs/>
          <w:sz w:val="22"/>
          <w:szCs w:val="22"/>
        </w:rPr>
        <w:t>ISOP</w:t>
      </w:r>
      <w:r>
        <w:rPr>
          <w:rFonts w:ascii="Arial" w:hAnsi="Arial" w:cs="Arial"/>
          <w:sz w:val="22"/>
          <w:szCs w:val="22"/>
        </w:rPr>
        <w:t xml:space="preserve"> website.</w:t>
      </w:r>
    </w:p>
    <w:p w14:paraId="6D3C16BB" w14:textId="77777777" w:rsidR="00447ED4" w:rsidRDefault="00447ED4">
      <w:pPr>
        <w:kinsoku w:val="0"/>
        <w:overflowPunct w:val="0"/>
        <w:autoSpaceDE/>
        <w:autoSpaceDN/>
        <w:adjustRightInd/>
        <w:spacing w:before="244" w:line="250" w:lineRule="exact"/>
        <w:ind w:left="936" w:hanging="936"/>
        <w:jc w:val="both"/>
        <w:textAlignment w:val="baseline"/>
        <w:rPr>
          <w:rFonts w:ascii="Arial" w:hAnsi="Arial" w:cs="Arial"/>
          <w:sz w:val="22"/>
          <w:szCs w:val="22"/>
        </w:rPr>
      </w:pPr>
      <w:r>
        <w:rPr>
          <w:rFonts w:ascii="Arial" w:hAnsi="Arial" w:cs="Arial"/>
          <w:sz w:val="22"/>
          <w:szCs w:val="22"/>
        </w:rPr>
        <w:t xml:space="preserve">5.2.3.6 </w:t>
      </w:r>
      <w:r w:rsidR="00424F3F">
        <w:rPr>
          <w:rFonts w:ascii="Arial" w:hAnsi="Arial" w:cs="Arial"/>
          <w:sz w:val="22"/>
          <w:szCs w:val="22"/>
        </w:rPr>
        <w:t xml:space="preserve"> </w:t>
      </w:r>
      <w:r>
        <w:rPr>
          <w:rFonts w:ascii="Arial" w:hAnsi="Arial" w:cs="Arial"/>
          <w:sz w:val="22"/>
          <w:szCs w:val="22"/>
        </w:rPr>
        <w:t xml:space="preserve">A representative of the </w:t>
      </w:r>
      <w:r w:rsidRPr="00207ADC">
        <w:rPr>
          <w:rFonts w:ascii="Arial" w:hAnsi="Arial" w:cs="Arial"/>
          <w:b/>
          <w:bCs/>
          <w:sz w:val="22"/>
          <w:szCs w:val="22"/>
        </w:rPr>
        <w:t>Authority</w:t>
      </w:r>
      <w:r>
        <w:rPr>
          <w:rFonts w:ascii="Arial" w:hAnsi="Arial" w:cs="Arial"/>
          <w:sz w:val="22"/>
          <w:szCs w:val="22"/>
        </w:rPr>
        <w:t xml:space="preserve"> may attend any meeting of a Workgroup as an observer and may speak at any such meeting.</w:t>
      </w:r>
    </w:p>
    <w:p w14:paraId="3540EB56" w14:textId="77777777" w:rsidR="00447ED4" w:rsidRDefault="00447ED4">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Pr>
          <w:rFonts w:ascii="Arial" w:hAnsi="Arial" w:cs="Arial"/>
          <w:spacing w:val="3"/>
          <w:sz w:val="22"/>
          <w:szCs w:val="22"/>
        </w:rPr>
        <w:t>5.2.3.7</w:t>
      </w:r>
      <w:r w:rsidR="00424F3F">
        <w:rPr>
          <w:rFonts w:ascii="Arial" w:hAnsi="Arial" w:cs="Arial"/>
          <w:spacing w:val="3"/>
          <w:sz w:val="22"/>
          <w:szCs w:val="22"/>
        </w:rPr>
        <w:t xml:space="preserve">  </w:t>
      </w:r>
      <w:r>
        <w:rPr>
          <w:rFonts w:ascii="Arial" w:hAnsi="Arial" w:cs="Arial"/>
          <w:spacing w:val="3"/>
          <w:sz w:val="22"/>
          <w:szCs w:val="22"/>
        </w:rPr>
        <w:t xml:space="preserve"> The </w:t>
      </w:r>
      <w:r w:rsidRPr="00207ADC">
        <w:rPr>
          <w:rFonts w:ascii="Arial" w:hAnsi="Arial" w:cs="Arial"/>
          <w:b/>
          <w:bCs/>
          <w:spacing w:val="3"/>
          <w:sz w:val="22"/>
          <w:szCs w:val="22"/>
        </w:rPr>
        <w:t>Panel</w:t>
      </w:r>
      <w:r>
        <w:rPr>
          <w:rFonts w:ascii="Arial" w:hAnsi="Arial" w:cs="Arial"/>
          <w:spacing w:val="3"/>
          <w:sz w:val="22"/>
          <w:szCs w:val="22"/>
        </w:rPr>
        <w:t xml:space="preserve"> shall determine the terms of reference of each Workgroup and may change those terms of reference from time to time as it sees fit.</w:t>
      </w:r>
    </w:p>
    <w:p w14:paraId="16910F32" w14:textId="77777777" w:rsidR="00447ED4" w:rsidRDefault="00447ED4">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Pr>
          <w:rFonts w:ascii="Arial" w:hAnsi="Arial" w:cs="Arial"/>
          <w:sz w:val="22"/>
          <w:szCs w:val="22"/>
        </w:rPr>
        <w:t xml:space="preserve">5.2.3.8 </w:t>
      </w:r>
      <w:r w:rsidR="00424F3F">
        <w:rPr>
          <w:rFonts w:ascii="Arial" w:hAnsi="Arial" w:cs="Arial"/>
          <w:sz w:val="22"/>
          <w:szCs w:val="22"/>
        </w:rPr>
        <w:t xml:space="preserve">  </w:t>
      </w:r>
      <w:r>
        <w:rPr>
          <w:rFonts w:ascii="Arial" w:hAnsi="Arial" w:cs="Arial"/>
          <w:sz w:val="22"/>
          <w:szCs w:val="22"/>
        </w:rPr>
        <w:t>The terms of reference for a Workgroup must include provision in respect</w:t>
      </w:r>
      <w:r w:rsidR="00424F3F">
        <w:rPr>
          <w:rFonts w:ascii="Arial" w:hAnsi="Arial" w:cs="Arial"/>
          <w:sz w:val="22"/>
          <w:szCs w:val="22"/>
        </w:rPr>
        <w:t xml:space="preserve"> </w:t>
      </w:r>
      <w:r>
        <w:rPr>
          <w:rFonts w:ascii="Arial" w:hAnsi="Arial" w:cs="Arial"/>
          <w:sz w:val="22"/>
          <w:szCs w:val="22"/>
        </w:rPr>
        <w:t>of the following matters:</w:t>
      </w:r>
    </w:p>
    <w:p w14:paraId="5600B98B" w14:textId="77777777" w:rsidR="00447ED4" w:rsidRDefault="00447ED4">
      <w:pPr>
        <w:numPr>
          <w:ilvl w:val="0"/>
          <w:numId w:val="17"/>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Pr="00207ADC">
        <w:rPr>
          <w:rFonts w:ascii="Arial" w:hAnsi="Arial" w:cs="Arial"/>
          <w:b/>
          <w:bCs/>
          <w:sz w:val="22"/>
          <w:szCs w:val="22"/>
        </w:rPr>
        <w:t>Panel</w:t>
      </w:r>
      <w:r>
        <w:rPr>
          <w:rFonts w:ascii="Arial" w:hAnsi="Arial" w:cs="Arial"/>
          <w:sz w:val="22"/>
          <w:szCs w:val="22"/>
        </w:rPr>
        <w:t xml:space="preserve"> in the evaluation of the Modification Proposal and consider whether it better facilitates achievement of the </w:t>
      </w:r>
      <w:r w:rsidRPr="00207ADC">
        <w:rPr>
          <w:rFonts w:ascii="Arial" w:hAnsi="Arial" w:cs="Arial"/>
          <w:b/>
          <w:bCs/>
          <w:sz w:val="22"/>
          <w:szCs w:val="22"/>
        </w:rPr>
        <w:t>SQSS</w:t>
      </w:r>
      <w:r>
        <w:rPr>
          <w:rFonts w:ascii="Arial" w:hAnsi="Arial" w:cs="Arial"/>
          <w:sz w:val="22"/>
          <w:szCs w:val="22"/>
        </w:rPr>
        <w:t xml:space="preserve"> Objectives and to provide additional information to the </w:t>
      </w:r>
      <w:r w:rsidRPr="00207ADC">
        <w:rPr>
          <w:rFonts w:ascii="Arial" w:hAnsi="Arial" w:cs="Arial"/>
          <w:b/>
          <w:bCs/>
          <w:sz w:val="22"/>
          <w:szCs w:val="22"/>
        </w:rPr>
        <w:t>Panel</w:t>
      </w:r>
      <w:r>
        <w:rPr>
          <w:rFonts w:ascii="Arial" w:hAnsi="Arial" w:cs="Arial"/>
          <w:sz w:val="22"/>
          <w:szCs w:val="22"/>
        </w:rPr>
        <w:t>;</w:t>
      </w:r>
    </w:p>
    <w:p w14:paraId="74DAF52A" w14:textId="77777777" w:rsidR="00447ED4" w:rsidRDefault="00447ED4">
      <w:pPr>
        <w:numPr>
          <w:ilvl w:val="0"/>
          <w:numId w:val="17"/>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detail the Modification Proposal;</w:t>
      </w:r>
    </w:p>
    <w:p w14:paraId="0EFC4D23" w14:textId="77777777" w:rsidR="00447ED4" w:rsidRDefault="00447ED4">
      <w:pPr>
        <w:numPr>
          <w:ilvl w:val="0"/>
          <w:numId w:val="17"/>
        </w:numPr>
        <w:kinsoku w:val="0"/>
        <w:overflowPunct w:val="0"/>
        <w:autoSpaceDE/>
        <w:autoSpaceDN/>
        <w:adjustRightInd/>
        <w:spacing w:before="226" w:line="259" w:lineRule="exact"/>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Pr="00207ADC">
        <w:rPr>
          <w:rFonts w:ascii="Arial" w:hAnsi="Arial" w:cs="Arial"/>
          <w:b/>
          <w:bCs/>
          <w:sz w:val="22"/>
          <w:szCs w:val="22"/>
        </w:rPr>
        <w:t>Panel</w:t>
      </w:r>
      <w:r>
        <w:rPr>
          <w:rFonts w:ascii="Arial" w:hAnsi="Arial" w:cs="Arial"/>
          <w:sz w:val="22"/>
          <w:szCs w:val="22"/>
        </w:rPr>
        <w:t xml:space="preserve"> in the evaluation of the Modification Proposal;</w:t>
      </w:r>
    </w:p>
    <w:p w14:paraId="0027FB61" w14:textId="77777777" w:rsidR="00447ED4" w:rsidRDefault="00447ED4">
      <w:pPr>
        <w:numPr>
          <w:ilvl w:val="0"/>
          <w:numId w:val="17"/>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specify any matters which the Workgroup should address in its report;</w:t>
      </w:r>
    </w:p>
    <w:p w14:paraId="18E36C8A" w14:textId="77777777" w:rsidR="00447ED4" w:rsidRDefault="00447ED4">
      <w:pPr>
        <w:numPr>
          <w:ilvl w:val="0"/>
          <w:numId w:val="17"/>
        </w:numPr>
        <w:kinsoku w:val="0"/>
        <w:overflowPunct w:val="0"/>
        <w:autoSpaceDE/>
        <w:autoSpaceDN/>
        <w:adjustRightInd/>
        <w:spacing w:before="232" w:line="253" w:lineRule="exact"/>
        <w:jc w:val="both"/>
        <w:textAlignment w:val="baseline"/>
        <w:rPr>
          <w:rFonts w:ascii="Arial" w:hAnsi="Arial" w:cs="Arial"/>
          <w:sz w:val="22"/>
          <w:szCs w:val="22"/>
        </w:rPr>
      </w:pPr>
      <w:r>
        <w:rPr>
          <w:rFonts w:ascii="Arial" w:hAnsi="Arial" w:cs="Arial"/>
          <w:sz w:val="22"/>
          <w:szCs w:val="22"/>
        </w:rPr>
        <w:t>the timetable for the work to be done by the Workgroup;</w:t>
      </w:r>
    </w:p>
    <w:p w14:paraId="67C7BBBB" w14:textId="77777777" w:rsidR="00447ED4" w:rsidRDefault="00447ED4">
      <w:pPr>
        <w:numPr>
          <w:ilvl w:val="0"/>
          <w:numId w:val="17"/>
        </w:numPr>
        <w:kinsoku w:val="0"/>
        <w:overflowPunct w:val="0"/>
        <w:autoSpaceDE/>
        <w:autoSpaceDN/>
        <w:adjustRightInd/>
        <w:spacing w:before="246" w:line="253" w:lineRule="exact"/>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7479D5B8" w14:textId="77777777" w:rsidR="00447ED4" w:rsidRDefault="00447ED4">
      <w:pPr>
        <w:kinsoku w:val="0"/>
        <w:overflowPunct w:val="0"/>
        <w:autoSpaceDE/>
        <w:autoSpaceDN/>
        <w:adjustRightInd/>
        <w:spacing w:before="237" w:line="254" w:lineRule="exact"/>
        <w:ind w:left="936" w:hanging="936"/>
        <w:jc w:val="both"/>
        <w:textAlignment w:val="baseline"/>
        <w:rPr>
          <w:rFonts w:ascii="Arial" w:hAnsi="Arial" w:cs="Arial"/>
          <w:sz w:val="22"/>
          <w:szCs w:val="22"/>
        </w:rPr>
      </w:pPr>
      <w:r>
        <w:rPr>
          <w:rFonts w:ascii="Arial" w:hAnsi="Arial" w:cs="Arial"/>
          <w:sz w:val="22"/>
          <w:szCs w:val="22"/>
        </w:rPr>
        <w:t xml:space="preserve">5.2.3.9 </w:t>
      </w:r>
      <w:r w:rsidR="00424F3F">
        <w:rPr>
          <w:rFonts w:ascii="Arial" w:hAnsi="Arial" w:cs="Arial"/>
          <w:sz w:val="22"/>
          <w:szCs w:val="22"/>
        </w:rPr>
        <w:t xml:space="preserve">   </w:t>
      </w:r>
      <w:r>
        <w:rPr>
          <w:rFonts w:ascii="Arial" w:hAnsi="Arial" w:cs="Arial"/>
          <w:sz w:val="22"/>
          <w:szCs w:val="22"/>
        </w:rPr>
        <w:t xml:space="preserve">Unless otherwise determined by the </w:t>
      </w:r>
      <w:r w:rsidRPr="00207ADC">
        <w:rPr>
          <w:rFonts w:ascii="Arial" w:hAnsi="Arial" w:cs="Arial"/>
          <w:b/>
          <w:bCs/>
          <w:sz w:val="22"/>
          <w:szCs w:val="22"/>
        </w:rPr>
        <w:t>Panel</w:t>
      </w:r>
      <w:r>
        <w:rPr>
          <w:rFonts w:ascii="Arial" w:hAnsi="Arial" w:cs="Arial"/>
          <w:sz w:val="22"/>
          <w:szCs w:val="22"/>
        </w:rPr>
        <w:t xml:space="preserve"> the Workgroup shall develop and adopt its own internal working procedures for the conduct of its business.</w:t>
      </w:r>
    </w:p>
    <w:p w14:paraId="0108EFA1" w14:textId="77777777" w:rsidR="00447ED4" w:rsidRDefault="00447ED4">
      <w:pPr>
        <w:kinsoku w:val="0"/>
        <w:overflowPunct w:val="0"/>
        <w:autoSpaceDE/>
        <w:autoSpaceDN/>
        <w:adjustRightInd/>
        <w:spacing w:before="242" w:line="253" w:lineRule="exact"/>
        <w:ind w:left="936" w:hanging="936"/>
        <w:jc w:val="both"/>
        <w:textAlignment w:val="baseline"/>
        <w:rPr>
          <w:rFonts w:ascii="Arial" w:hAnsi="Arial" w:cs="Arial"/>
          <w:sz w:val="22"/>
          <w:szCs w:val="22"/>
        </w:rPr>
      </w:pPr>
      <w:r>
        <w:rPr>
          <w:rFonts w:ascii="Arial" w:hAnsi="Arial" w:cs="Arial"/>
          <w:sz w:val="22"/>
          <w:szCs w:val="22"/>
        </w:rPr>
        <w:t xml:space="preserve">5.2.3.10 A Workgroup Report will be submitted to the </w:t>
      </w:r>
      <w:r w:rsidRPr="00207ADC">
        <w:rPr>
          <w:rFonts w:ascii="Arial" w:hAnsi="Arial" w:cs="Arial"/>
          <w:b/>
          <w:bCs/>
          <w:sz w:val="22"/>
          <w:szCs w:val="22"/>
        </w:rPr>
        <w:t>Panel</w:t>
      </w:r>
      <w:r>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4EDDA9A9" w14:textId="77777777" w:rsidR="00447ED4" w:rsidRDefault="00447ED4">
      <w:pPr>
        <w:widowControl/>
        <w:rPr>
          <w:sz w:val="24"/>
          <w:szCs w:val="24"/>
        </w:rPr>
        <w:sectPr w:rsidR="00447ED4">
          <w:pgSz w:w="12240" w:h="15840"/>
          <w:pgMar w:top="1140" w:right="1374" w:bottom="691" w:left="2866" w:header="720" w:footer="720" w:gutter="0"/>
          <w:cols w:space="720"/>
          <w:noEndnote/>
        </w:sectPr>
      </w:pPr>
    </w:p>
    <w:p w14:paraId="28C29EC0" w14:textId="3AFEEEEB" w:rsidR="00447ED4" w:rsidRDefault="00447ED4">
      <w:pPr>
        <w:kinsoku w:val="0"/>
        <w:overflowPunct w:val="0"/>
        <w:autoSpaceDE/>
        <w:autoSpaceDN/>
        <w:adjustRightInd/>
        <w:spacing w:before="7" w:line="252" w:lineRule="exact"/>
        <w:ind w:left="1656" w:hanging="936"/>
        <w:jc w:val="both"/>
        <w:textAlignment w:val="baseline"/>
        <w:rPr>
          <w:rFonts w:ascii="Arial" w:hAnsi="Arial" w:cs="Arial"/>
          <w:sz w:val="22"/>
          <w:szCs w:val="22"/>
        </w:rPr>
      </w:pPr>
      <w:r>
        <w:rPr>
          <w:rFonts w:ascii="Arial" w:hAnsi="Arial" w:cs="Arial"/>
          <w:sz w:val="22"/>
          <w:szCs w:val="22"/>
        </w:rPr>
        <w:t>5.2.3.11 If a Workgroup is unable to reach agreement on any such matter, the Workgroup Report must reflect the views of the members of the Workgroup.</w:t>
      </w:r>
    </w:p>
    <w:p w14:paraId="4D50EF56" w14:textId="77777777" w:rsidR="00447ED4" w:rsidRDefault="00447ED4">
      <w:pPr>
        <w:kinsoku w:val="0"/>
        <w:overflowPunct w:val="0"/>
        <w:autoSpaceDE/>
        <w:autoSpaceDN/>
        <w:adjustRightInd/>
        <w:spacing w:before="246" w:line="253" w:lineRule="exact"/>
        <w:ind w:left="1656" w:hanging="936"/>
        <w:jc w:val="both"/>
        <w:textAlignment w:val="baseline"/>
        <w:rPr>
          <w:rFonts w:ascii="Arial" w:hAnsi="Arial" w:cs="Arial"/>
          <w:sz w:val="22"/>
          <w:szCs w:val="22"/>
        </w:rPr>
      </w:pPr>
      <w:r>
        <w:rPr>
          <w:rFonts w:ascii="Arial" w:hAnsi="Arial" w:cs="Arial"/>
          <w:sz w:val="22"/>
          <w:szCs w:val="22"/>
        </w:rPr>
        <w:t xml:space="preserve">5.2.3.12 The Workgroup Report will be circulated in draft form to the Workgroup members for a period of not less than 5 </w:t>
      </w:r>
      <w:r w:rsidRPr="00207ADC">
        <w:rPr>
          <w:rFonts w:ascii="Arial" w:hAnsi="Arial" w:cs="Arial"/>
          <w:b/>
          <w:bCs/>
          <w:sz w:val="22"/>
          <w:szCs w:val="22"/>
        </w:rPr>
        <w:t>Business Days</w:t>
      </w:r>
      <w:r>
        <w:rPr>
          <w:rFonts w:ascii="Arial" w:hAnsi="Arial" w:cs="Arial"/>
          <w:sz w:val="22"/>
          <w:szCs w:val="22"/>
        </w:rPr>
        <w:t xml:space="preserve"> for comment. Any unresolved comments made shall be reflected in the final Workgroup Report.</w:t>
      </w:r>
    </w:p>
    <w:p w14:paraId="34FA89F0" w14:textId="77777777" w:rsidR="00447ED4" w:rsidRDefault="00447ED4">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Pr>
          <w:rFonts w:ascii="Arial" w:hAnsi="Arial" w:cs="Arial"/>
          <w:sz w:val="22"/>
          <w:szCs w:val="22"/>
        </w:rPr>
        <w:t xml:space="preserve">5.2.3.13 The final Workgroup Report shall be submitted to the </w:t>
      </w:r>
      <w:r w:rsidRPr="00207ADC">
        <w:rPr>
          <w:rFonts w:ascii="Arial" w:hAnsi="Arial" w:cs="Arial"/>
          <w:b/>
          <w:bCs/>
          <w:sz w:val="22"/>
          <w:szCs w:val="22"/>
        </w:rPr>
        <w:t>Panel</w:t>
      </w:r>
      <w:r>
        <w:rPr>
          <w:rFonts w:ascii="Arial" w:hAnsi="Arial" w:cs="Arial"/>
          <w:sz w:val="22"/>
          <w:szCs w:val="22"/>
        </w:rPr>
        <w:t xml:space="preserve">. Upon receipt of the Workgroup Report, the </w:t>
      </w:r>
      <w:r w:rsidRPr="00207ADC">
        <w:rPr>
          <w:rFonts w:ascii="Arial" w:hAnsi="Arial" w:cs="Arial"/>
          <w:b/>
          <w:bCs/>
          <w:sz w:val="22"/>
          <w:szCs w:val="22"/>
        </w:rPr>
        <w:t>Secretary</w:t>
      </w:r>
      <w:r>
        <w:rPr>
          <w:rFonts w:ascii="Arial" w:hAnsi="Arial" w:cs="Arial"/>
          <w:sz w:val="22"/>
          <w:szCs w:val="22"/>
        </w:rPr>
        <w:t xml:space="preserve"> shall as soon as reasonably practicable:</w:t>
      </w:r>
    </w:p>
    <w:p w14:paraId="0A8A91E9" w14:textId="77777777" w:rsidR="00447ED4" w:rsidRDefault="00447ED4">
      <w:pPr>
        <w:numPr>
          <w:ilvl w:val="0"/>
          <w:numId w:val="18"/>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Pr="00207ADC">
        <w:rPr>
          <w:rFonts w:ascii="Arial" w:hAnsi="Arial" w:cs="Arial"/>
          <w:b/>
          <w:bCs/>
          <w:sz w:val="22"/>
          <w:szCs w:val="22"/>
        </w:rPr>
        <w:t>Members</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and</w:t>
      </w:r>
    </w:p>
    <w:p w14:paraId="010C4355" w14:textId="77777777" w:rsidR="00447ED4" w:rsidRDefault="00447ED4">
      <w:pPr>
        <w:numPr>
          <w:ilvl w:val="0"/>
          <w:numId w:val="18"/>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4.8.1, put the Workgroup Report on the agenda for the next </w:t>
      </w:r>
      <w:r w:rsidRPr="00207ADC">
        <w:rPr>
          <w:rFonts w:ascii="Arial" w:hAnsi="Arial" w:cs="Arial"/>
          <w:b/>
          <w:bCs/>
          <w:sz w:val="22"/>
          <w:szCs w:val="22"/>
        </w:rPr>
        <w:t>Panel</w:t>
      </w:r>
      <w:r>
        <w:rPr>
          <w:rFonts w:ascii="Arial" w:hAnsi="Arial" w:cs="Arial"/>
          <w:sz w:val="22"/>
          <w:szCs w:val="22"/>
        </w:rPr>
        <w:t xml:space="preserve"> meeting;</w:t>
      </w:r>
    </w:p>
    <w:p w14:paraId="4E7FC362" w14:textId="77777777" w:rsidR="00447ED4" w:rsidRDefault="00447ED4">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Pr>
          <w:rFonts w:ascii="Arial" w:hAnsi="Arial" w:cs="Arial"/>
          <w:sz w:val="22"/>
          <w:szCs w:val="22"/>
        </w:rPr>
        <w:t>5.2.3.14 The Workgroup Chair</w:t>
      </w:r>
      <w:r w:rsidR="00F33FF3">
        <w:rPr>
          <w:rFonts w:ascii="Arial" w:hAnsi="Arial" w:cs="Arial"/>
          <w:sz w:val="22"/>
          <w:szCs w:val="22"/>
        </w:rPr>
        <w:t>person</w:t>
      </w:r>
      <w:r>
        <w:rPr>
          <w:rFonts w:ascii="Arial" w:hAnsi="Arial" w:cs="Arial"/>
          <w:sz w:val="22"/>
          <w:szCs w:val="22"/>
        </w:rPr>
        <w:t xml:space="preserve"> or another person (nominated by the Workgroup Chair</w:t>
      </w:r>
      <w:r w:rsidR="00F33FF3">
        <w:rPr>
          <w:rFonts w:ascii="Arial" w:hAnsi="Arial" w:cs="Arial"/>
          <w:sz w:val="22"/>
          <w:szCs w:val="22"/>
        </w:rPr>
        <w:t>person</w:t>
      </w:r>
      <w:r>
        <w:rPr>
          <w:rFonts w:ascii="Arial" w:hAnsi="Arial" w:cs="Arial"/>
          <w:sz w:val="22"/>
          <w:szCs w:val="22"/>
        </w:rPr>
        <w:t xml:space="preserve">) shall be present at the </w:t>
      </w:r>
      <w:r w:rsidRPr="00207ADC">
        <w:rPr>
          <w:rFonts w:ascii="Arial" w:hAnsi="Arial" w:cs="Arial"/>
          <w:b/>
          <w:bCs/>
          <w:sz w:val="22"/>
          <w:szCs w:val="22"/>
        </w:rPr>
        <w:t>Panel</w:t>
      </w:r>
      <w:r>
        <w:rPr>
          <w:rFonts w:ascii="Arial" w:hAnsi="Arial" w:cs="Arial"/>
          <w:sz w:val="22"/>
          <w:szCs w:val="22"/>
        </w:rPr>
        <w:t xml:space="preserve"> meeting at which that Workgroup Report is to be discussed and may be invited to present the findings and/or answer the questions of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w:t>
      </w:r>
    </w:p>
    <w:p w14:paraId="16776697" w14:textId="77777777" w:rsidR="00447ED4" w:rsidRDefault="00447ED4">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Pr>
          <w:rFonts w:ascii="Arial" w:hAnsi="Arial" w:cs="Arial"/>
          <w:sz w:val="22"/>
          <w:szCs w:val="22"/>
        </w:rPr>
        <w:t xml:space="preserve">5.2.3.15 Following receipt of any representations, study, Workgroup Report or other evaluation pursuant to sub-paragraph 5.2.3.1, the </w:t>
      </w:r>
      <w:r w:rsidRPr="00207ADC">
        <w:rPr>
          <w:rFonts w:ascii="Arial" w:hAnsi="Arial" w:cs="Arial"/>
          <w:b/>
          <w:bCs/>
          <w:sz w:val="22"/>
          <w:szCs w:val="22"/>
        </w:rPr>
        <w:t>Panel</w:t>
      </w:r>
      <w:r>
        <w:rPr>
          <w:rFonts w:ascii="Arial" w:hAnsi="Arial" w:cs="Arial"/>
          <w:sz w:val="22"/>
          <w:szCs w:val="22"/>
        </w:rPr>
        <w:t xml:space="preserve"> shall consider whether the information provided is sufficient to form a view as to whether the Modification Proposal better facilitates achievement of the </w:t>
      </w:r>
      <w:r w:rsidRPr="00207ADC">
        <w:rPr>
          <w:rFonts w:ascii="Arial" w:hAnsi="Arial" w:cs="Arial"/>
          <w:b/>
          <w:bCs/>
          <w:sz w:val="22"/>
          <w:szCs w:val="22"/>
        </w:rPr>
        <w:t>SQSS</w:t>
      </w:r>
      <w:r>
        <w:rPr>
          <w:rFonts w:ascii="Arial" w:hAnsi="Arial" w:cs="Arial"/>
          <w:sz w:val="22"/>
          <w:szCs w:val="22"/>
        </w:rPr>
        <w:t xml:space="preserve"> Objectives and may invite such further representations, studies, and other evaluation including sending matters back to the Workgroup as it deems appropriate until the </w:t>
      </w:r>
      <w:r w:rsidRPr="00207ADC">
        <w:rPr>
          <w:rFonts w:ascii="Arial" w:hAnsi="Arial" w:cs="Arial"/>
          <w:b/>
          <w:bCs/>
          <w:sz w:val="22"/>
          <w:szCs w:val="22"/>
        </w:rPr>
        <w:t>Panel</w:t>
      </w:r>
      <w:r>
        <w:rPr>
          <w:rFonts w:ascii="Arial" w:hAnsi="Arial" w:cs="Arial"/>
          <w:sz w:val="22"/>
          <w:szCs w:val="22"/>
        </w:rPr>
        <w:t xml:space="preserve"> considers that the information provided is sufficient.</w:t>
      </w:r>
    </w:p>
    <w:p w14:paraId="7DA76194" w14:textId="77777777" w:rsidR="00447ED4" w:rsidRDefault="00447ED4">
      <w:pPr>
        <w:kinsoku w:val="0"/>
        <w:overflowPunct w:val="0"/>
        <w:autoSpaceDE/>
        <w:autoSpaceDN/>
        <w:adjustRightInd/>
        <w:spacing w:before="242" w:line="252" w:lineRule="exact"/>
        <w:textAlignment w:val="baseline"/>
        <w:rPr>
          <w:rFonts w:ascii="Arial" w:hAnsi="Arial" w:cs="Arial"/>
          <w:spacing w:val="3"/>
          <w:sz w:val="22"/>
          <w:szCs w:val="22"/>
        </w:rPr>
      </w:pPr>
      <w:r>
        <w:rPr>
          <w:rFonts w:ascii="Arial" w:hAnsi="Arial" w:cs="Arial"/>
          <w:spacing w:val="3"/>
          <w:sz w:val="22"/>
          <w:szCs w:val="22"/>
        </w:rPr>
        <w:t>5.2.4 Industry Consultation</w:t>
      </w:r>
    </w:p>
    <w:p w14:paraId="195769D9" w14:textId="77777777" w:rsidR="00447ED4" w:rsidRDefault="00447ED4">
      <w:pPr>
        <w:kinsoku w:val="0"/>
        <w:overflowPunct w:val="0"/>
        <w:autoSpaceDE/>
        <w:autoSpaceDN/>
        <w:adjustRightInd/>
        <w:spacing w:before="236" w:line="254" w:lineRule="exact"/>
        <w:ind w:left="1656" w:hanging="936"/>
        <w:textAlignment w:val="baseline"/>
        <w:rPr>
          <w:rFonts w:ascii="Arial" w:hAnsi="Arial" w:cs="Arial"/>
          <w:sz w:val="22"/>
          <w:szCs w:val="22"/>
        </w:rPr>
      </w:pPr>
      <w:r>
        <w:rPr>
          <w:rFonts w:ascii="Arial" w:hAnsi="Arial" w:cs="Arial"/>
          <w:sz w:val="22"/>
          <w:szCs w:val="22"/>
        </w:rPr>
        <w:t xml:space="preserve">5.2.4.1 Following completion of the steps set out in sub-paragraphs 5.2.3.1 to 5.2.3.15 above (where relevant), the </w:t>
      </w:r>
      <w:r w:rsidRPr="00207ADC">
        <w:rPr>
          <w:rFonts w:ascii="Arial" w:hAnsi="Arial" w:cs="Arial"/>
          <w:b/>
          <w:bCs/>
          <w:sz w:val="22"/>
          <w:szCs w:val="22"/>
        </w:rPr>
        <w:t>Secretary</w:t>
      </w:r>
      <w:r>
        <w:rPr>
          <w:rFonts w:ascii="Arial" w:hAnsi="Arial" w:cs="Arial"/>
          <w:sz w:val="22"/>
          <w:szCs w:val="22"/>
        </w:rPr>
        <w:t xml:space="preserve"> shall prepare a consultation document ("Consultation Document") setting out:</w:t>
      </w:r>
    </w:p>
    <w:p w14:paraId="49845FB5" w14:textId="77777777" w:rsidR="00447ED4" w:rsidRDefault="00447ED4">
      <w:pPr>
        <w:numPr>
          <w:ilvl w:val="0"/>
          <w:numId w:val="19"/>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the Modification Proposal;</w:t>
      </w:r>
    </w:p>
    <w:p w14:paraId="76586D3B" w14:textId="77777777" w:rsidR="00447ED4" w:rsidRDefault="00447ED4">
      <w:pPr>
        <w:numPr>
          <w:ilvl w:val="0"/>
          <w:numId w:val="19"/>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Pr="00207ADC">
        <w:rPr>
          <w:rFonts w:ascii="Arial" w:hAnsi="Arial" w:cs="Arial"/>
          <w:b/>
          <w:bCs/>
          <w:spacing w:val="-1"/>
          <w:sz w:val="22"/>
          <w:szCs w:val="22"/>
        </w:rPr>
        <w:t>Panel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Pr="00207ADC">
        <w:rPr>
          <w:rFonts w:ascii="Arial" w:hAnsi="Arial" w:cs="Arial"/>
          <w:b/>
          <w:bCs/>
          <w:spacing w:val="-1"/>
          <w:sz w:val="22"/>
          <w:szCs w:val="22"/>
        </w:rPr>
        <w:t>SQSS</w:t>
      </w:r>
      <w:r>
        <w:rPr>
          <w:rFonts w:ascii="Arial" w:hAnsi="Arial" w:cs="Arial"/>
          <w:spacing w:val="-1"/>
          <w:sz w:val="22"/>
          <w:szCs w:val="22"/>
        </w:rPr>
        <w:t xml:space="preserve"> Objectives and the views and rationale in respect thereof;</w:t>
      </w:r>
    </w:p>
    <w:p w14:paraId="39635F67" w14:textId="77777777" w:rsidR="00447ED4" w:rsidRDefault="00447ED4">
      <w:pPr>
        <w:numPr>
          <w:ilvl w:val="0"/>
          <w:numId w:val="1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including a description of any works necessary to implement the change and an</w:t>
      </w:r>
    </w:p>
    <w:p w14:paraId="344FCCB5" w14:textId="77777777" w:rsidR="00447ED4" w:rsidRDefault="00447ED4">
      <w:pPr>
        <w:widowControl/>
        <w:rPr>
          <w:sz w:val="24"/>
          <w:szCs w:val="24"/>
        </w:rPr>
        <w:sectPr w:rsidR="00447ED4">
          <w:pgSz w:w="12240" w:h="15840"/>
          <w:pgMar w:top="1140" w:right="1383" w:bottom="691" w:left="2137" w:header="720" w:footer="720" w:gutter="0"/>
          <w:cols w:space="720"/>
          <w:noEndnote/>
        </w:sectPr>
      </w:pPr>
    </w:p>
    <w:p w14:paraId="746D10DF" w14:textId="446D614F" w:rsidR="00447ED4" w:rsidRDefault="00447ED4">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t xml:space="preserve">estimate of the development, capital and operating costs associated with implementing the changes to the </w:t>
      </w:r>
      <w:r w:rsidRPr="00207ADC">
        <w:rPr>
          <w:rFonts w:ascii="Arial" w:hAnsi="Arial" w:cs="Arial"/>
          <w:b/>
          <w:bCs/>
          <w:sz w:val="22"/>
          <w:szCs w:val="22"/>
        </w:rPr>
        <w:t>SQSS</w:t>
      </w:r>
      <w:r>
        <w:rPr>
          <w:rFonts w:ascii="Arial" w:hAnsi="Arial" w:cs="Arial"/>
          <w:sz w:val="22"/>
          <w:szCs w:val="22"/>
        </w:rPr>
        <w:t>;</w:t>
      </w:r>
    </w:p>
    <w:p w14:paraId="172D220A" w14:textId="77777777" w:rsidR="00447ED4" w:rsidRDefault="00447ED4">
      <w:pPr>
        <w:numPr>
          <w:ilvl w:val="0"/>
          <w:numId w:val="20"/>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Pr="00207ADC">
        <w:rPr>
          <w:rFonts w:ascii="Arial" w:hAnsi="Arial" w:cs="Arial"/>
          <w:b/>
          <w:bCs/>
          <w:spacing w:val="-1"/>
          <w:sz w:val="22"/>
          <w:szCs w:val="22"/>
        </w:rPr>
        <w:t>Panel</w:t>
      </w:r>
      <w:r>
        <w:rPr>
          <w:rFonts w:ascii="Arial" w:hAnsi="Arial" w:cs="Arial"/>
          <w:spacing w:val="-1"/>
          <w:sz w:val="22"/>
          <w:szCs w:val="22"/>
        </w:rPr>
        <w:t xml:space="preserve">, failing which, as shall be proposed by the Proposer and, in the later case, accompanied by the written representations of the other </w:t>
      </w:r>
      <w:r w:rsidRPr="00207ADC">
        <w:rPr>
          <w:rFonts w:ascii="Arial" w:hAnsi="Arial" w:cs="Arial"/>
          <w:b/>
          <w:bCs/>
          <w:spacing w:val="-1"/>
          <w:sz w:val="22"/>
          <w:szCs w:val="22"/>
        </w:rPr>
        <w:t xml:space="preserve">Members </w:t>
      </w:r>
      <w:r>
        <w:rPr>
          <w:rFonts w:ascii="Arial" w:hAnsi="Arial" w:cs="Arial"/>
          <w:spacing w:val="-1"/>
          <w:sz w:val="22"/>
          <w:szCs w:val="22"/>
        </w:rPr>
        <w:t>giving their own opinion as to what the implementation date should be; and</w:t>
      </w:r>
    </w:p>
    <w:p w14:paraId="397FAA2E" w14:textId="77777777" w:rsidR="00447ED4" w:rsidRDefault="00447ED4">
      <w:pPr>
        <w:numPr>
          <w:ilvl w:val="0"/>
          <w:numId w:val="20"/>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r w:rsidRPr="00207ADC">
        <w:rPr>
          <w:rFonts w:ascii="Arial" w:hAnsi="Arial" w:cs="Arial"/>
          <w:b/>
          <w:bCs/>
          <w:sz w:val="22"/>
          <w:szCs w:val="22"/>
        </w:rPr>
        <w:t>SQSS</w:t>
      </w:r>
      <w:r w:rsidR="00424F3F">
        <w:rPr>
          <w:rFonts w:ascii="Arial" w:hAnsi="Arial" w:cs="Arial"/>
          <w:b/>
          <w:bCs/>
          <w:sz w:val="22"/>
          <w:szCs w:val="22"/>
        </w:rPr>
        <w:t>;</w:t>
      </w:r>
    </w:p>
    <w:p w14:paraId="71B08AAA" w14:textId="77777777" w:rsidR="00447ED4" w:rsidRDefault="00447ED4">
      <w:pPr>
        <w:numPr>
          <w:ilvl w:val="0"/>
          <w:numId w:val="20"/>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1CC48170" w14:textId="77777777" w:rsidR="00447ED4" w:rsidRDefault="00447ED4">
      <w:pPr>
        <w:numPr>
          <w:ilvl w:val="0"/>
          <w:numId w:val="21"/>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Pr="00207ADC">
        <w:rPr>
          <w:rFonts w:ascii="Arial" w:hAnsi="Arial" w:cs="Arial"/>
          <w:b/>
          <w:bCs/>
          <w:sz w:val="22"/>
          <w:szCs w:val="22"/>
        </w:rPr>
        <w:t>Core Industry Documents</w:t>
      </w:r>
      <w:r>
        <w:rPr>
          <w:rFonts w:ascii="Arial" w:hAnsi="Arial" w:cs="Arial"/>
          <w:sz w:val="22"/>
          <w:szCs w:val="22"/>
        </w:rPr>
        <w:t>;</w:t>
      </w:r>
    </w:p>
    <w:p w14:paraId="39A66BE5" w14:textId="77777777" w:rsidR="00447ED4" w:rsidRDefault="00447ED4">
      <w:pPr>
        <w:numPr>
          <w:ilvl w:val="0"/>
          <w:numId w:val="21"/>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Pr="00207ADC">
        <w:rPr>
          <w:rFonts w:ascii="Arial" w:hAnsi="Arial" w:cs="Arial"/>
          <w:b/>
          <w:bCs/>
          <w:sz w:val="22"/>
          <w:szCs w:val="22"/>
        </w:rPr>
        <w:t>Core industry Documents</w:t>
      </w:r>
      <w:r>
        <w:rPr>
          <w:rFonts w:ascii="Arial" w:hAnsi="Arial" w:cs="Arial"/>
          <w:sz w:val="22"/>
          <w:szCs w:val="22"/>
        </w:rPr>
        <w:t>;</w:t>
      </w:r>
    </w:p>
    <w:p w14:paraId="40861199" w14:textId="77777777" w:rsidR="00447ED4" w:rsidRDefault="00447ED4">
      <w:pPr>
        <w:numPr>
          <w:ilvl w:val="0"/>
          <w:numId w:val="21"/>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
    <w:p w14:paraId="725DF983" w14:textId="77777777" w:rsidR="00447ED4" w:rsidRDefault="00447ED4">
      <w:pPr>
        <w:numPr>
          <w:ilvl w:val="0"/>
          <w:numId w:val="21"/>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Pr="00207ADC">
        <w:rPr>
          <w:rFonts w:ascii="Arial" w:hAnsi="Arial" w:cs="Arial"/>
          <w:b/>
          <w:bCs/>
          <w:sz w:val="22"/>
          <w:szCs w:val="22"/>
        </w:rPr>
        <w:t>Core Industry Documents</w:t>
      </w:r>
      <w:r>
        <w:rPr>
          <w:rFonts w:ascii="Arial" w:hAnsi="Arial" w:cs="Arial"/>
          <w:sz w:val="22"/>
          <w:szCs w:val="22"/>
        </w:rPr>
        <w:t>;</w:t>
      </w:r>
    </w:p>
    <w:p w14:paraId="1A3A1C1D" w14:textId="50770A05" w:rsidR="00447ED4" w:rsidRDefault="00447ED4">
      <w:pPr>
        <w:numPr>
          <w:ilvl w:val="0"/>
          <w:numId w:val="22"/>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w:t>
      </w:r>
      <w:r w:rsidR="00F3534C">
        <w:rPr>
          <w:rFonts w:ascii="Arial" w:hAnsi="Arial" w:cs="Arial"/>
          <w:sz w:val="22"/>
          <w:szCs w:val="22"/>
        </w:rPr>
        <w:t xml:space="preserve"> or</w:t>
      </w:r>
    </w:p>
    <w:p w14:paraId="42555263" w14:textId="77777777" w:rsidR="00447ED4" w:rsidRDefault="00447ED4">
      <w:pPr>
        <w:numPr>
          <w:ilvl w:val="0"/>
          <w:numId w:val="21"/>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Pr="00207ADC">
        <w:rPr>
          <w:rFonts w:ascii="Arial" w:hAnsi="Arial" w:cs="Arial"/>
          <w:b/>
          <w:bCs/>
          <w:spacing w:val="-2"/>
          <w:sz w:val="22"/>
          <w:szCs w:val="22"/>
        </w:rPr>
        <w:t>Core industry Documents</w:t>
      </w:r>
      <w:r>
        <w:rPr>
          <w:rFonts w:ascii="Arial" w:hAnsi="Arial" w:cs="Arial"/>
          <w:spacing w:val="-2"/>
          <w:sz w:val="22"/>
          <w:szCs w:val="22"/>
        </w:rPr>
        <w:t>,</w:t>
      </w:r>
    </w:p>
    <w:p w14:paraId="5E466F3D" w14:textId="77777777" w:rsidR="00447ED4" w:rsidRDefault="00447ED4">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Pr="00207ADC">
        <w:rPr>
          <w:rFonts w:ascii="Arial" w:hAnsi="Arial" w:cs="Arial"/>
          <w:b/>
          <w:bCs/>
          <w:sz w:val="22"/>
          <w:szCs w:val="22"/>
        </w:rPr>
        <w:t>Panel</w:t>
      </w:r>
      <w:r>
        <w:rPr>
          <w:rFonts w:ascii="Arial" w:hAnsi="Arial" w:cs="Arial"/>
          <w:sz w:val="22"/>
          <w:szCs w:val="22"/>
        </w:rPr>
        <w:t xml:space="preserve"> in relation to such matters,</w:t>
      </w:r>
    </w:p>
    <w:p w14:paraId="4F2657BE" w14:textId="77777777" w:rsidR="00447ED4" w:rsidRDefault="00447ED4">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Pr>
          <w:rFonts w:ascii="Arial" w:hAnsi="Arial" w:cs="Arial"/>
          <w:spacing w:val="2"/>
          <w:sz w:val="22"/>
          <w:szCs w:val="22"/>
        </w:rPr>
        <w:t>5.2.4.2</w:t>
      </w:r>
      <w:r>
        <w:rPr>
          <w:rFonts w:ascii="Arial" w:hAnsi="Arial" w:cs="Arial"/>
          <w:spacing w:val="2"/>
          <w:sz w:val="22"/>
          <w:szCs w:val="22"/>
        </w:rPr>
        <w:tab/>
        <w:t xml:space="preserve">Pursuant to sub-paragraph 5.2.4.1, the </w:t>
      </w:r>
      <w:r w:rsidRPr="00207ADC">
        <w:rPr>
          <w:rFonts w:ascii="Arial" w:hAnsi="Arial" w:cs="Arial"/>
          <w:b/>
          <w:bCs/>
          <w:spacing w:val="2"/>
          <w:sz w:val="22"/>
          <w:szCs w:val="22"/>
        </w:rPr>
        <w:t>Secretary</w:t>
      </w:r>
      <w:r>
        <w:rPr>
          <w:rFonts w:ascii="Arial" w:hAnsi="Arial" w:cs="Arial"/>
          <w:spacing w:val="2"/>
          <w:sz w:val="22"/>
          <w:szCs w:val="22"/>
        </w:rPr>
        <w:t xml:space="preserve"> shall:</w:t>
      </w:r>
    </w:p>
    <w:p w14:paraId="0D00F309" w14:textId="77777777" w:rsidR="00447ED4" w:rsidRDefault="00447ED4">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Pr="00207ADC">
        <w:rPr>
          <w:rFonts w:ascii="Arial" w:hAnsi="Arial" w:cs="Arial"/>
          <w:b/>
          <w:bCs/>
          <w:spacing w:val="2"/>
          <w:sz w:val="22"/>
          <w:szCs w:val="22"/>
        </w:rPr>
        <w:t>Members</w:t>
      </w:r>
    </w:p>
    <w:p w14:paraId="78786008" w14:textId="312778DD" w:rsidR="00447ED4" w:rsidRDefault="00447ED4">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Pr="00207ADC">
        <w:rPr>
          <w:rFonts w:ascii="Arial" w:hAnsi="Arial" w:cs="Arial"/>
          <w:b/>
          <w:bCs/>
          <w:spacing w:val="-2"/>
          <w:sz w:val="22"/>
          <w:szCs w:val="22"/>
        </w:rPr>
        <w:t>Core Industry Documents</w:t>
      </w:r>
      <w:r>
        <w:rPr>
          <w:rFonts w:ascii="Arial" w:hAnsi="Arial" w:cs="Arial"/>
          <w:spacing w:val="-2"/>
          <w:sz w:val="22"/>
          <w:szCs w:val="22"/>
        </w:rPr>
        <w:t xml:space="preserve"> and publish it on the </w:t>
      </w:r>
      <w:r w:rsidR="004155C5" w:rsidRPr="004155C5">
        <w:rPr>
          <w:rFonts w:ascii="Arial" w:hAnsi="Arial" w:cs="Arial"/>
          <w:b/>
          <w:bCs/>
          <w:spacing w:val="-2"/>
          <w:sz w:val="22"/>
          <w:szCs w:val="22"/>
        </w:rPr>
        <w:t>ISOP</w:t>
      </w:r>
      <w:r>
        <w:rPr>
          <w:rFonts w:ascii="Arial" w:hAnsi="Arial" w:cs="Arial"/>
          <w:spacing w:val="-2"/>
          <w:sz w:val="22"/>
          <w:szCs w:val="22"/>
        </w:rPr>
        <w:t xml:space="preserve"> website or otherwise in such manner as may be deemed appropriate by the </w:t>
      </w:r>
      <w:r w:rsidRPr="00207ADC">
        <w:rPr>
          <w:rFonts w:ascii="Arial" w:hAnsi="Arial" w:cs="Arial"/>
          <w:b/>
          <w:bCs/>
          <w:spacing w:val="-2"/>
          <w:sz w:val="22"/>
          <w:szCs w:val="22"/>
        </w:rPr>
        <w:t>Members</w:t>
      </w:r>
      <w:r>
        <w:rPr>
          <w:rFonts w:ascii="Arial" w:hAnsi="Arial" w:cs="Arial"/>
          <w:spacing w:val="-2"/>
          <w:sz w:val="22"/>
          <w:szCs w:val="22"/>
        </w:rPr>
        <w:t xml:space="preserve"> to bring it to the attention of other persons who may have a relevant interest in the Modification Proposal;</w:t>
      </w:r>
    </w:p>
    <w:p w14:paraId="3D0902DA" w14:textId="77777777" w:rsidR="00447ED4" w:rsidRDefault="00447ED4">
      <w:pPr>
        <w:widowControl/>
        <w:rPr>
          <w:sz w:val="24"/>
          <w:szCs w:val="24"/>
        </w:rPr>
        <w:sectPr w:rsidR="00447ED4">
          <w:pgSz w:w="12240" w:h="15840"/>
          <w:pgMar w:top="1140" w:right="1388" w:bottom="686" w:left="2852" w:header="720" w:footer="720" w:gutter="0"/>
          <w:cols w:space="720"/>
          <w:noEndnote/>
        </w:sectPr>
      </w:pPr>
    </w:p>
    <w:p w14:paraId="1DBF270F" w14:textId="226997BC" w:rsidR="00447ED4" w:rsidRDefault="00447ED4">
      <w:pPr>
        <w:numPr>
          <w:ilvl w:val="0"/>
          <w:numId w:val="23"/>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t xml:space="preserve">invite representations in relation to the Consultation Document within 20 </w:t>
      </w:r>
      <w:r w:rsidRPr="00207ADC">
        <w:rPr>
          <w:rFonts w:ascii="Arial" w:hAnsi="Arial" w:cs="Arial"/>
          <w:b/>
          <w:bCs/>
          <w:sz w:val="22"/>
          <w:szCs w:val="22"/>
        </w:rPr>
        <w:t>Business Days</w:t>
      </w:r>
      <w:r>
        <w:rPr>
          <w:rFonts w:ascii="Arial" w:hAnsi="Arial" w:cs="Arial"/>
          <w:sz w:val="22"/>
          <w:szCs w:val="22"/>
        </w:rPr>
        <w:t xml:space="preserve"> or such other period as the </w:t>
      </w:r>
      <w:r w:rsidRPr="00207ADC">
        <w:rPr>
          <w:rFonts w:ascii="Arial" w:hAnsi="Arial" w:cs="Arial"/>
          <w:b/>
          <w:bCs/>
          <w:sz w:val="22"/>
          <w:szCs w:val="22"/>
        </w:rPr>
        <w:t>Panel</w:t>
      </w:r>
      <w:r>
        <w:rPr>
          <w:rFonts w:ascii="Arial" w:hAnsi="Arial" w:cs="Arial"/>
          <w:sz w:val="22"/>
          <w:szCs w:val="22"/>
        </w:rPr>
        <w:t xml:space="preserve"> shall determine; and</w:t>
      </w:r>
    </w:p>
    <w:p w14:paraId="494A3753" w14:textId="77777777" w:rsidR="00447ED4" w:rsidRDefault="00447ED4">
      <w:pPr>
        <w:numPr>
          <w:ilvl w:val="0"/>
          <w:numId w:val="23"/>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F3952EE" w14:textId="77777777" w:rsidR="00447ED4" w:rsidRDefault="00447ED4">
      <w:pPr>
        <w:kinsoku w:val="0"/>
        <w:overflowPunct w:val="0"/>
        <w:autoSpaceDE/>
        <w:autoSpaceDN/>
        <w:adjustRightInd/>
        <w:spacing w:before="236" w:line="253" w:lineRule="exact"/>
        <w:textAlignment w:val="baseline"/>
        <w:rPr>
          <w:rFonts w:ascii="Arial" w:hAnsi="Arial" w:cs="Arial"/>
          <w:spacing w:val="4"/>
          <w:sz w:val="22"/>
          <w:szCs w:val="22"/>
        </w:rPr>
      </w:pPr>
      <w:r>
        <w:rPr>
          <w:rFonts w:ascii="Arial" w:hAnsi="Arial" w:cs="Arial"/>
          <w:spacing w:val="4"/>
          <w:sz w:val="22"/>
          <w:szCs w:val="22"/>
        </w:rPr>
        <w:t>5.2.5 The Modification Report</w:t>
      </w:r>
    </w:p>
    <w:p w14:paraId="152F3DE5" w14:textId="77777777" w:rsidR="00447ED4" w:rsidRDefault="00447ED4">
      <w:pPr>
        <w:tabs>
          <w:tab w:val="left" w:pos="1728"/>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5.2.5.1</w:t>
      </w:r>
      <w:r>
        <w:rPr>
          <w:rFonts w:ascii="Arial" w:hAnsi="Arial" w:cs="Arial"/>
          <w:sz w:val="22"/>
          <w:szCs w:val="22"/>
        </w:rPr>
        <w:tab/>
        <w:t xml:space="preserve">Pursuant to sub-paragraph 5.2.4.2, the </w:t>
      </w:r>
      <w:r w:rsidRPr="00207ADC">
        <w:rPr>
          <w:rFonts w:ascii="Arial" w:hAnsi="Arial" w:cs="Arial"/>
          <w:b/>
          <w:bCs/>
          <w:sz w:val="22"/>
          <w:szCs w:val="22"/>
        </w:rPr>
        <w:t>Panel</w:t>
      </w:r>
      <w:r>
        <w:rPr>
          <w:rFonts w:ascii="Arial" w:hAnsi="Arial" w:cs="Arial"/>
          <w:sz w:val="22"/>
          <w:szCs w:val="22"/>
        </w:rPr>
        <w:t xml:space="preserve"> shall consider the</w:t>
      </w:r>
    </w:p>
    <w:p w14:paraId="50662DF7" w14:textId="77777777" w:rsidR="00447ED4" w:rsidRDefault="00447ED4">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Pr="00207ADC">
        <w:rPr>
          <w:rFonts w:ascii="Arial" w:hAnsi="Arial" w:cs="Arial"/>
          <w:b/>
          <w:bCs/>
          <w:sz w:val="22"/>
          <w:szCs w:val="22"/>
        </w:rPr>
        <w:t>Secretary</w:t>
      </w:r>
      <w:r>
        <w:rPr>
          <w:rFonts w:ascii="Arial" w:hAnsi="Arial" w:cs="Arial"/>
          <w:sz w:val="22"/>
          <w:szCs w:val="22"/>
        </w:rPr>
        <w:t xml:space="preserve"> to prepare a report as in sub-paragraph 5.2.4.1 incorporating comments from the Consultation Document respondents and recommendations in light of those comments. This report shall form the “Modification Report”</w:t>
      </w:r>
    </w:p>
    <w:p w14:paraId="7AFE4A46" w14:textId="77777777" w:rsidR="00447ED4" w:rsidRDefault="00447ED4">
      <w:pPr>
        <w:tabs>
          <w:tab w:val="decimal" w:pos="1080"/>
          <w:tab w:val="left" w:pos="1728"/>
        </w:tabs>
        <w:kinsoku w:val="0"/>
        <w:overflowPunct w:val="0"/>
        <w:autoSpaceDE/>
        <w:autoSpaceDN/>
        <w:adjustRightInd/>
        <w:spacing w:before="243" w:line="253" w:lineRule="exact"/>
        <w:ind w:left="576"/>
        <w:textAlignment w:val="baseline"/>
        <w:rPr>
          <w:rFonts w:ascii="Arial" w:hAnsi="Arial" w:cs="Arial"/>
          <w:sz w:val="22"/>
          <w:szCs w:val="22"/>
        </w:rPr>
      </w:pPr>
      <w:r>
        <w:rPr>
          <w:rFonts w:ascii="Arial" w:hAnsi="Arial" w:cs="Arial"/>
          <w:sz w:val="22"/>
          <w:szCs w:val="22"/>
        </w:rPr>
        <w:tab/>
        <w:t>5.2.5.2</w:t>
      </w:r>
      <w:r>
        <w:rPr>
          <w:rFonts w:ascii="Arial" w:hAnsi="Arial" w:cs="Arial"/>
          <w:sz w:val="22"/>
          <w:szCs w:val="22"/>
        </w:rPr>
        <w:tab/>
        <w:t xml:space="preserve">If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not required, the</w:t>
      </w:r>
    </w:p>
    <w:p w14:paraId="08744EB4" w14:textId="1D9EB5A8" w:rsidR="00447ED4" w:rsidRDefault="00447ED4">
      <w:pPr>
        <w:kinsoku w:val="0"/>
        <w:overflowPunct w:val="0"/>
        <w:autoSpaceDE/>
        <w:autoSpaceDN/>
        <w:adjustRightInd/>
        <w:spacing w:before="4" w:line="252" w:lineRule="exact"/>
        <w:ind w:left="1656"/>
        <w:jc w:val="both"/>
        <w:textAlignment w:val="baseline"/>
        <w:rPr>
          <w:rFonts w:ascii="Arial" w:hAnsi="Arial" w:cs="Arial"/>
          <w:spacing w:val="2"/>
          <w:sz w:val="22"/>
          <w:szCs w:val="22"/>
        </w:rPr>
      </w:pPr>
      <w:r w:rsidRPr="00207ADC">
        <w:rPr>
          <w:rFonts w:ascii="Arial" w:hAnsi="Arial" w:cs="Arial"/>
          <w:b/>
          <w:bCs/>
          <w:spacing w:val="2"/>
          <w:sz w:val="22"/>
          <w:szCs w:val="22"/>
        </w:rPr>
        <w:t>Panel</w:t>
      </w:r>
      <w:r>
        <w:rPr>
          <w:rFonts w:ascii="Arial" w:hAnsi="Arial" w:cs="Arial"/>
          <w:spacing w:val="2"/>
          <w:sz w:val="22"/>
          <w:szCs w:val="22"/>
        </w:rPr>
        <w:t xml:space="preserve"> shall instruct the </w:t>
      </w:r>
      <w:r w:rsidRPr="00207ADC">
        <w:rPr>
          <w:rFonts w:ascii="Arial" w:hAnsi="Arial" w:cs="Arial"/>
          <w:b/>
          <w:bCs/>
          <w:spacing w:val="2"/>
          <w:sz w:val="22"/>
          <w:szCs w:val="22"/>
        </w:rPr>
        <w:t>Secretary</w:t>
      </w:r>
      <w:r>
        <w:rPr>
          <w:rFonts w:ascii="Arial" w:hAnsi="Arial" w:cs="Arial"/>
          <w:spacing w:val="2"/>
          <w:sz w:val="22"/>
          <w:szCs w:val="22"/>
        </w:rPr>
        <w:t xml:space="preserve"> to prepare the Modification Report and send it to the </w:t>
      </w:r>
      <w:r w:rsidRPr="00207ADC">
        <w:rPr>
          <w:rFonts w:ascii="Arial" w:hAnsi="Arial" w:cs="Arial"/>
          <w:b/>
          <w:bCs/>
          <w:spacing w:val="2"/>
          <w:sz w:val="22"/>
          <w:szCs w:val="22"/>
        </w:rPr>
        <w:t>Authority</w:t>
      </w:r>
      <w:r>
        <w:rPr>
          <w:rFonts w:ascii="Arial" w:hAnsi="Arial" w:cs="Arial"/>
          <w:spacing w:val="2"/>
          <w:sz w:val="22"/>
          <w:szCs w:val="22"/>
        </w:rPr>
        <w:t xml:space="preserve">. The </w:t>
      </w:r>
      <w:r w:rsidRPr="00207ADC">
        <w:rPr>
          <w:rFonts w:ascii="Arial" w:hAnsi="Arial" w:cs="Arial"/>
          <w:b/>
          <w:bCs/>
          <w:spacing w:val="2"/>
          <w:sz w:val="22"/>
          <w:szCs w:val="22"/>
        </w:rPr>
        <w:t>Secretary</w:t>
      </w:r>
      <w:r>
        <w:rPr>
          <w:rFonts w:ascii="Arial" w:hAnsi="Arial" w:cs="Arial"/>
          <w:spacing w:val="2"/>
          <w:sz w:val="22"/>
          <w:szCs w:val="22"/>
        </w:rPr>
        <w:t xml:space="preserve"> shall also update the Modification Register and publish the Modification Report on the </w:t>
      </w:r>
      <w:r w:rsidR="00005F4A" w:rsidRPr="00005F4A">
        <w:rPr>
          <w:rFonts w:ascii="Arial" w:hAnsi="Arial" w:cs="Arial"/>
          <w:b/>
          <w:bCs/>
          <w:spacing w:val="2"/>
          <w:sz w:val="22"/>
          <w:szCs w:val="22"/>
        </w:rPr>
        <w:t>ISOP</w:t>
      </w:r>
      <w:r>
        <w:rPr>
          <w:rFonts w:ascii="Arial" w:hAnsi="Arial" w:cs="Arial"/>
          <w:spacing w:val="2"/>
          <w:sz w:val="22"/>
          <w:szCs w:val="22"/>
        </w:rPr>
        <w:t xml:space="preserve"> website.</w:t>
      </w:r>
    </w:p>
    <w:p w14:paraId="70FBF8D3" w14:textId="179BB4BA" w:rsidR="00447ED4" w:rsidDel="00F176BA" w:rsidRDefault="00447ED4">
      <w:pPr>
        <w:tabs>
          <w:tab w:val="decimal" w:pos="1080"/>
          <w:tab w:val="left" w:pos="1656"/>
        </w:tabs>
        <w:kinsoku w:val="0"/>
        <w:overflowPunct w:val="0"/>
        <w:autoSpaceDE/>
        <w:autoSpaceDN/>
        <w:adjustRightInd/>
        <w:spacing w:before="237" w:line="253" w:lineRule="exact"/>
        <w:ind w:left="576"/>
        <w:textAlignment w:val="baseline"/>
        <w:rPr>
          <w:del w:id="17" w:author="Teri Puddefoot (NESO)" w:date="2025-01-07T15:35:00Z"/>
          <w:rFonts w:ascii="Arial" w:hAnsi="Arial" w:cs="Arial"/>
          <w:sz w:val="22"/>
          <w:szCs w:val="22"/>
        </w:rPr>
      </w:pPr>
      <w:r>
        <w:rPr>
          <w:rFonts w:ascii="Arial" w:hAnsi="Arial" w:cs="Arial"/>
          <w:sz w:val="22"/>
          <w:szCs w:val="22"/>
        </w:rPr>
        <w:tab/>
        <w:t>5.2.5.3</w:t>
      </w:r>
      <w:r>
        <w:rPr>
          <w:rFonts w:ascii="Arial" w:hAnsi="Arial" w:cs="Arial"/>
          <w:sz w:val="22"/>
          <w:szCs w:val="22"/>
        </w:rPr>
        <w:tab/>
        <w:t xml:space="preserve">If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required, the </w:t>
      </w:r>
      <w:r w:rsidRPr="00207ADC">
        <w:rPr>
          <w:rFonts w:ascii="Arial" w:hAnsi="Arial" w:cs="Arial"/>
          <w:b/>
          <w:bCs/>
          <w:sz w:val="22"/>
          <w:szCs w:val="22"/>
        </w:rPr>
        <w:t>Panel</w:t>
      </w:r>
      <w:ins w:id="18" w:author="Teri Puddefoot (NESO)" w:date="2025-01-07T15:37:00Z">
        <w:r w:rsidR="002D3658">
          <w:rPr>
            <w:rFonts w:ascii="Arial" w:hAnsi="Arial" w:cs="Arial"/>
            <w:sz w:val="22"/>
            <w:szCs w:val="22"/>
          </w:rPr>
          <w:t xml:space="preserve"> </w:t>
        </w:r>
      </w:ins>
    </w:p>
    <w:p w14:paraId="0D85A1A7" w14:textId="0F8D492E" w:rsidR="00447ED4" w:rsidRDefault="00447ED4" w:rsidP="00DF5DE0">
      <w:pPr>
        <w:kinsoku w:val="0"/>
        <w:overflowPunct w:val="0"/>
        <w:autoSpaceDE/>
        <w:autoSpaceDN/>
        <w:adjustRightInd/>
        <w:spacing w:before="2" w:line="253" w:lineRule="exact"/>
        <w:ind w:left="1656"/>
        <w:jc w:val="both"/>
        <w:textAlignment w:val="baseline"/>
        <w:rPr>
          <w:rFonts w:ascii="Arial" w:hAnsi="Arial" w:cs="Arial"/>
          <w:sz w:val="22"/>
          <w:szCs w:val="22"/>
        </w:rPr>
      </w:pPr>
      <w:r w:rsidRPr="00450894">
        <w:rPr>
          <w:rFonts w:ascii="Arial" w:hAnsi="Arial" w:cs="Arial"/>
          <w:sz w:val="22"/>
          <w:szCs w:val="22"/>
        </w:rPr>
        <w:t xml:space="preserve">shall instruct the </w:t>
      </w:r>
      <w:r w:rsidRPr="00450894">
        <w:rPr>
          <w:rFonts w:ascii="Arial" w:hAnsi="Arial" w:cs="Arial"/>
          <w:b/>
          <w:bCs/>
          <w:sz w:val="22"/>
          <w:szCs w:val="22"/>
        </w:rPr>
        <w:t>Secretary</w:t>
      </w:r>
      <w:r w:rsidRPr="00450894">
        <w:rPr>
          <w:rFonts w:ascii="Arial" w:hAnsi="Arial" w:cs="Arial"/>
          <w:sz w:val="22"/>
          <w:szCs w:val="22"/>
        </w:rPr>
        <w:t xml:space="preserve"> to prepare the Modification Report and send it to the </w:t>
      </w:r>
      <w:r w:rsidRPr="00450894">
        <w:rPr>
          <w:rFonts w:ascii="Arial" w:hAnsi="Arial" w:cs="Arial"/>
          <w:b/>
          <w:bCs/>
          <w:sz w:val="22"/>
          <w:szCs w:val="22"/>
        </w:rPr>
        <w:t>Authority</w:t>
      </w:r>
      <w:r w:rsidRPr="00450894">
        <w:rPr>
          <w:rFonts w:ascii="Arial" w:hAnsi="Arial" w:cs="Arial"/>
          <w:sz w:val="22"/>
          <w:szCs w:val="22"/>
        </w:rPr>
        <w:t xml:space="preserve">. Each </w:t>
      </w:r>
      <w:r w:rsidRPr="00450894">
        <w:rPr>
          <w:rFonts w:ascii="Arial" w:hAnsi="Arial" w:cs="Arial"/>
          <w:b/>
          <w:bCs/>
          <w:sz w:val="22"/>
          <w:szCs w:val="22"/>
        </w:rPr>
        <w:t>Licensee</w:t>
      </w:r>
      <w:r w:rsidRPr="00450894">
        <w:rPr>
          <w:rFonts w:ascii="Arial" w:hAnsi="Arial" w:cs="Arial"/>
          <w:sz w:val="22"/>
          <w:szCs w:val="22"/>
        </w:rPr>
        <w:t xml:space="preserve"> </w:t>
      </w:r>
      <w:r w:rsidRPr="00450894">
        <w:rPr>
          <w:rFonts w:ascii="Arial" w:hAnsi="Arial" w:cs="Arial"/>
          <w:b/>
          <w:bCs/>
          <w:sz w:val="22"/>
          <w:szCs w:val="22"/>
        </w:rPr>
        <w:t>Member</w:t>
      </w:r>
      <w:r w:rsidRPr="00450894">
        <w:rPr>
          <w:rFonts w:ascii="Arial" w:hAnsi="Arial" w:cs="Arial"/>
          <w:sz w:val="22"/>
          <w:szCs w:val="22"/>
        </w:rPr>
        <w:t xml:space="preserve"> will individually send a licence change request to the </w:t>
      </w:r>
      <w:r w:rsidRPr="00450894">
        <w:rPr>
          <w:rFonts w:ascii="Arial" w:hAnsi="Arial" w:cs="Arial"/>
          <w:b/>
          <w:bCs/>
          <w:sz w:val="22"/>
          <w:szCs w:val="22"/>
        </w:rPr>
        <w:t>Authority</w:t>
      </w:r>
      <w:r w:rsidRPr="00450894">
        <w:rPr>
          <w:rFonts w:ascii="Arial" w:hAnsi="Arial" w:cs="Arial"/>
          <w:sz w:val="22"/>
          <w:szCs w:val="22"/>
        </w:rPr>
        <w:t xml:space="preserve"> based on the Modification Report. The </w:t>
      </w:r>
      <w:r w:rsidRPr="00450894">
        <w:rPr>
          <w:rFonts w:ascii="Arial" w:hAnsi="Arial" w:cs="Arial"/>
          <w:b/>
          <w:bCs/>
          <w:sz w:val="22"/>
          <w:szCs w:val="22"/>
        </w:rPr>
        <w:t>Secretary</w:t>
      </w:r>
      <w:r w:rsidRPr="00450894">
        <w:rPr>
          <w:rFonts w:ascii="Arial" w:hAnsi="Arial" w:cs="Arial"/>
          <w:sz w:val="22"/>
          <w:szCs w:val="22"/>
        </w:rPr>
        <w:t xml:space="preserve"> shall also update the Modification Register and publish the Modification Report on the </w:t>
      </w:r>
      <w:r w:rsidR="004155C5" w:rsidRPr="00450894">
        <w:rPr>
          <w:rFonts w:ascii="Arial" w:hAnsi="Arial" w:cs="Arial"/>
          <w:b/>
          <w:bCs/>
          <w:sz w:val="22"/>
          <w:szCs w:val="22"/>
        </w:rPr>
        <w:t>ISOP</w:t>
      </w:r>
      <w:r w:rsidRPr="00450894">
        <w:rPr>
          <w:rFonts w:ascii="Arial" w:hAnsi="Arial" w:cs="Arial"/>
          <w:sz w:val="22"/>
          <w:szCs w:val="22"/>
        </w:rPr>
        <w:t xml:space="preserve"> website.</w:t>
      </w:r>
    </w:p>
    <w:p w14:paraId="5A9745D4" w14:textId="21C109E8" w:rsidR="00447ED4" w:rsidRDefault="00447ED4">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Pr>
          <w:rFonts w:ascii="Arial" w:hAnsi="Arial" w:cs="Arial"/>
          <w:sz w:val="22"/>
          <w:szCs w:val="22"/>
        </w:rPr>
        <w:t xml:space="preserve">5.2.5.4 If not all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needed, the </w:t>
      </w:r>
      <w:r w:rsidRPr="00207ADC">
        <w:rPr>
          <w:rFonts w:ascii="Arial" w:hAnsi="Arial" w:cs="Arial"/>
          <w:b/>
          <w:bCs/>
          <w:sz w:val="22"/>
          <w:szCs w:val="22"/>
        </w:rPr>
        <w:t>Secretary</w:t>
      </w:r>
      <w:r>
        <w:rPr>
          <w:rFonts w:ascii="Arial" w:hAnsi="Arial" w:cs="Arial"/>
          <w:sz w:val="22"/>
          <w:szCs w:val="22"/>
        </w:rPr>
        <w:t xml:space="preserve"> shall record the range of recommendations which shall be incorporated into the Modification Report. The </w:t>
      </w:r>
      <w:r w:rsidRPr="00207ADC">
        <w:rPr>
          <w:rFonts w:ascii="Arial" w:hAnsi="Arial" w:cs="Arial"/>
          <w:b/>
          <w:bCs/>
          <w:sz w:val="22"/>
          <w:szCs w:val="22"/>
        </w:rPr>
        <w:t>Panel</w:t>
      </w:r>
      <w:r>
        <w:rPr>
          <w:rFonts w:ascii="Arial" w:hAnsi="Arial" w:cs="Arial"/>
          <w:sz w:val="22"/>
          <w:szCs w:val="22"/>
        </w:rPr>
        <w:t xml:space="preserve"> shall instruct the </w:t>
      </w:r>
      <w:r w:rsidRPr="00207ADC">
        <w:rPr>
          <w:rFonts w:ascii="Arial" w:hAnsi="Arial" w:cs="Arial"/>
          <w:b/>
          <w:bCs/>
          <w:sz w:val="22"/>
          <w:szCs w:val="22"/>
        </w:rPr>
        <w:t>Secretary</w:t>
      </w:r>
      <w:r>
        <w:rPr>
          <w:rFonts w:ascii="Arial" w:hAnsi="Arial" w:cs="Arial"/>
          <w:sz w:val="22"/>
          <w:szCs w:val="22"/>
        </w:rPr>
        <w:t xml:space="preserve"> or Workgroup Chair</w:t>
      </w:r>
      <w:r w:rsidR="00F33FF3">
        <w:rPr>
          <w:rFonts w:ascii="Arial" w:hAnsi="Arial" w:cs="Arial"/>
          <w:sz w:val="22"/>
          <w:szCs w:val="22"/>
        </w:rPr>
        <w:t>person</w:t>
      </w:r>
      <w:r>
        <w:rPr>
          <w:rFonts w:ascii="Arial" w:hAnsi="Arial" w:cs="Arial"/>
          <w:sz w:val="22"/>
          <w:szCs w:val="22"/>
        </w:rPr>
        <w:t xml:space="preserve"> to prepare the Modification Report for subsequent submission to the </w:t>
      </w:r>
      <w:r w:rsidRPr="00207ADC">
        <w:rPr>
          <w:rFonts w:ascii="Arial" w:hAnsi="Arial" w:cs="Arial"/>
          <w:b/>
          <w:bCs/>
          <w:sz w:val="22"/>
          <w:szCs w:val="22"/>
        </w:rPr>
        <w:t>Authority</w:t>
      </w:r>
      <w:r>
        <w:rPr>
          <w:rFonts w:ascii="Arial" w:hAnsi="Arial" w:cs="Arial"/>
          <w:sz w:val="22"/>
          <w:szCs w:val="22"/>
        </w:rPr>
        <w:t xml:space="preserve">. Those </w:t>
      </w:r>
      <w:r w:rsidRPr="00207ADC">
        <w:rPr>
          <w:rFonts w:ascii="Arial" w:hAnsi="Arial" w:cs="Arial"/>
          <w:b/>
          <w:bCs/>
          <w:sz w:val="22"/>
          <w:szCs w:val="22"/>
        </w:rPr>
        <w:t>Licensee</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that recommend Modification to the </w:t>
      </w:r>
      <w:r w:rsidRPr="00207ADC">
        <w:rPr>
          <w:rFonts w:ascii="Arial" w:hAnsi="Arial" w:cs="Arial"/>
          <w:b/>
          <w:bCs/>
          <w:sz w:val="22"/>
          <w:szCs w:val="22"/>
        </w:rPr>
        <w:t>SQSS</w:t>
      </w:r>
      <w:r>
        <w:rPr>
          <w:rFonts w:ascii="Arial" w:hAnsi="Arial" w:cs="Arial"/>
          <w:sz w:val="22"/>
          <w:szCs w:val="22"/>
        </w:rPr>
        <w:t xml:space="preserve"> may send licence change requests to the </w:t>
      </w:r>
      <w:r w:rsidRPr="00207ADC">
        <w:rPr>
          <w:rFonts w:ascii="Arial" w:hAnsi="Arial" w:cs="Arial"/>
          <w:b/>
          <w:bCs/>
          <w:sz w:val="22"/>
          <w:szCs w:val="22"/>
        </w:rPr>
        <w:t>Authority</w:t>
      </w:r>
      <w:r>
        <w:rPr>
          <w:rFonts w:ascii="Arial" w:hAnsi="Arial" w:cs="Arial"/>
          <w:sz w:val="22"/>
          <w:szCs w:val="22"/>
        </w:rPr>
        <w:t xml:space="preserve">. The </w:t>
      </w:r>
      <w:r w:rsidRPr="00207ADC">
        <w:rPr>
          <w:rFonts w:ascii="Arial" w:hAnsi="Arial" w:cs="Arial"/>
          <w:b/>
          <w:bCs/>
          <w:sz w:val="22"/>
          <w:szCs w:val="22"/>
        </w:rPr>
        <w:t>Secretary</w:t>
      </w:r>
      <w:r>
        <w:rPr>
          <w:rFonts w:ascii="Arial" w:hAnsi="Arial" w:cs="Arial"/>
          <w:sz w:val="22"/>
          <w:szCs w:val="22"/>
        </w:rPr>
        <w:t xml:space="preserve"> shall also update the Modification Register and publish the Modification Report on the </w:t>
      </w:r>
      <w:r w:rsidR="00005F4A" w:rsidRPr="00005F4A">
        <w:rPr>
          <w:rFonts w:ascii="Arial" w:hAnsi="Arial" w:cs="Arial"/>
          <w:b/>
          <w:bCs/>
          <w:sz w:val="22"/>
          <w:szCs w:val="22"/>
        </w:rPr>
        <w:t>ISOP</w:t>
      </w:r>
      <w:r>
        <w:rPr>
          <w:rFonts w:ascii="Arial" w:hAnsi="Arial" w:cs="Arial"/>
          <w:sz w:val="22"/>
          <w:szCs w:val="22"/>
        </w:rPr>
        <w:t xml:space="preserve"> website.</w:t>
      </w:r>
    </w:p>
    <w:p w14:paraId="785EBEC3" w14:textId="77777777" w:rsidR="00447ED4" w:rsidRDefault="00447ED4">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Pr>
          <w:rFonts w:ascii="Arial" w:hAnsi="Arial" w:cs="Arial"/>
          <w:sz w:val="22"/>
          <w:szCs w:val="22"/>
        </w:rPr>
        <w:t>5.2.5.5 None of the facts, opinions or statements contained in the Modification Report may be relied upon by any other person.</w:t>
      </w:r>
    </w:p>
    <w:p w14:paraId="65C93C7E" w14:textId="77777777" w:rsidR="00447ED4" w:rsidRDefault="00447ED4">
      <w:pPr>
        <w:kinsoku w:val="0"/>
        <w:overflowPunct w:val="0"/>
        <w:autoSpaceDE/>
        <w:autoSpaceDN/>
        <w:adjustRightInd/>
        <w:spacing w:before="237" w:line="253" w:lineRule="exact"/>
        <w:textAlignment w:val="baseline"/>
        <w:rPr>
          <w:rFonts w:ascii="Arial" w:hAnsi="Arial" w:cs="Arial"/>
          <w:spacing w:val="4"/>
          <w:sz w:val="22"/>
          <w:szCs w:val="22"/>
        </w:rPr>
      </w:pPr>
      <w:r>
        <w:rPr>
          <w:rFonts w:ascii="Arial" w:hAnsi="Arial" w:cs="Arial"/>
          <w:spacing w:val="4"/>
          <w:sz w:val="22"/>
          <w:szCs w:val="22"/>
        </w:rPr>
        <w:t>5.2.6 Further versions of SQSS</w:t>
      </w:r>
    </w:p>
    <w:p w14:paraId="74229F23" w14:textId="5DF2B80A" w:rsidR="00447ED4" w:rsidRDefault="00447ED4">
      <w:pPr>
        <w:kinsoku w:val="0"/>
        <w:overflowPunct w:val="0"/>
        <w:autoSpaceDE/>
        <w:autoSpaceDN/>
        <w:adjustRightInd/>
        <w:spacing w:before="236" w:line="253" w:lineRule="exact"/>
        <w:ind w:left="720"/>
        <w:jc w:val="both"/>
        <w:textAlignment w:val="baseline"/>
        <w:rPr>
          <w:rFonts w:ascii="Arial" w:hAnsi="Arial" w:cs="Arial"/>
          <w:sz w:val="22"/>
          <w:szCs w:val="22"/>
        </w:rPr>
      </w:pPr>
      <w:r>
        <w:rPr>
          <w:rFonts w:ascii="Arial" w:hAnsi="Arial" w:cs="Arial"/>
          <w:sz w:val="22"/>
          <w:szCs w:val="22"/>
        </w:rPr>
        <w:t xml:space="preserve">5.2.6.1 If the </w:t>
      </w:r>
      <w:r w:rsidRPr="00207ADC">
        <w:rPr>
          <w:rFonts w:ascii="Arial" w:hAnsi="Arial" w:cs="Arial"/>
          <w:b/>
          <w:bCs/>
          <w:sz w:val="22"/>
          <w:szCs w:val="22"/>
        </w:rPr>
        <w:t>Authority</w:t>
      </w:r>
      <w:r>
        <w:rPr>
          <w:rFonts w:ascii="Arial" w:hAnsi="Arial" w:cs="Arial"/>
          <w:sz w:val="22"/>
          <w:szCs w:val="22"/>
        </w:rPr>
        <w:t xml:space="preserve"> directs a change to the </w:t>
      </w:r>
      <w:r w:rsidRPr="00207ADC">
        <w:rPr>
          <w:rFonts w:ascii="Arial" w:hAnsi="Arial" w:cs="Arial"/>
          <w:b/>
          <w:bCs/>
          <w:sz w:val="22"/>
          <w:szCs w:val="22"/>
        </w:rPr>
        <w:t>SQSS</w:t>
      </w:r>
      <w:r>
        <w:rPr>
          <w:rFonts w:ascii="Arial" w:hAnsi="Arial" w:cs="Arial"/>
          <w:sz w:val="22"/>
          <w:szCs w:val="22"/>
        </w:rPr>
        <w:t xml:space="preserve"> the </w:t>
      </w:r>
      <w:ins w:id="19" w:author="Teri Puddefoot (NESO)" w:date="2025-01-10T20:18:00Z">
        <w:r w:rsidR="00FD335C">
          <w:rPr>
            <w:rFonts w:ascii="Arial" w:hAnsi="Arial" w:cs="Arial"/>
            <w:b/>
            <w:bCs/>
            <w:sz w:val="22"/>
            <w:szCs w:val="22"/>
          </w:rPr>
          <w:t>Licen</w:t>
        </w:r>
        <w:r w:rsidR="00BA719A">
          <w:rPr>
            <w:rFonts w:ascii="Arial" w:hAnsi="Arial" w:cs="Arial"/>
            <w:b/>
            <w:bCs/>
            <w:sz w:val="22"/>
            <w:szCs w:val="22"/>
          </w:rPr>
          <w:t>see</w:t>
        </w:r>
      </w:ins>
      <w:del w:id="20" w:author="Teri Puddefoot (NESO)" w:date="2025-01-10T20:18:00Z">
        <w:r w:rsidRPr="00207ADC" w:rsidDel="00FD335C">
          <w:rPr>
            <w:rFonts w:ascii="Arial" w:hAnsi="Arial" w:cs="Arial"/>
            <w:b/>
            <w:bCs/>
            <w:sz w:val="22"/>
            <w:szCs w:val="22"/>
          </w:rPr>
          <w:delText>Secretary</w:delText>
        </w:r>
      </w:del>
      <w:r>
        <w:rPr>
          <w:rFonts w:ascii="Arial" w:hAnsi="Arial" w:cs="Arial"/>
          <w:sz w:val="22"/>
          <w:szCs w:val="22"/>
        </w:rPr>
        <w:t xml:space="preserve"> shall</w:t>
      </w:r>
    </w:p>
    <w:p w14:paraId="53C14419" w14:textId="77777777" w:rsidR="0022172C" w:rsidRDefault="00447ED4" w:rsidP="0022172C">
      <w:pPr>
        <w:kinsoku w:val="0"/>
        <w:overflowPunct w:val="0"/>
        <w:autoSpaceDE/>
        <w:autoSpaceDN/>
        <w:adjustRightInd/>
        <w:spacing w:before="10" w:line="252" w:lineRule="exact"/>
        <w:ind w:left="1512"/>
        <w:jc w:val="both"/>
        <w:textAlignment w:val="baseline"/>
        <w:rPr>
          <w:ins w:id="21" w:author="Teri Puddefoot (NESO)" w:date="2025-01-10T20:22:00Z"/>
          <w:rFonts w:ascii="Arial" w:hAnsi="Arial" w:cs="Arial"/>
          <w:spacing w:val="-2"/>
          <w:sz w:val="22"/>
          <w:szCs w:val="22"/>
        </w:rPr>
      </w:pPr>
      <w:r>
        <w:rPr>
          <w:rFonts w:ascii="Arial" w:hAnsi="Arial" w:cs="Arial"/>
          <w:spacing w:val="-2"/>
          <w:sz w:val="22"/>
          <w:szCs w:val="22"/>
        </w:rPr>
        <w:t xml:space="preserve">provide a revised version of the </w:t>
      </w:r>
      <w:r w:rsidRPr="00207ADC">
        <w:rPr>
          <w:rFonts w:ascii="Arial" w:hAnsi="Arial" w:cs="Arial"/>
          <w:b/>
          <w:b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Pr="00207ADC">
        <w:rPr>
          <w:rFonts w:ascii="Arial" w:hAnsi="Arial" w:cs="Arial"/>
          <w:b/>
          <w:bCs/>
          <w:spacing w:val="-2"/>
          <w:sz w:val="22"/>
          <w:szCs w:val="22"/>
        </w:rPr>
        <w:t>SQSS</w:t>
      </w:r>
      <w:r>
        <w:rPr>
          <w:rFonts w:ascii="Arial" w:hAnsi="Arial" w:cs="Arial"/>
          <w:spacing w:val="-2"/>
          <w:sz w:val="22"/>
          <w:szCs w:val="22"/>
        </w:rPr>
        <w:t xml:space="preserve"> on the </w:t>
      </w:r>
      <w:r w:rsidR="004155C5" w:rsidRPr="004155C5">
        <w:rPr>
          <w:rFonts w:ascii="Arial" w:hAnsi="Arial" w:cs="Arial"/>
          <w:b/>
          <w:bCs/>
          <w:spacing w:val="-2"/>
          <w:sz w:val="22"/>
          <w:szCs w:val="22"/>
        </w:rPr>
        <w:t>ISOP</w:t>
      </w:r>
      <w:r>
        <w:rPr>
          <w:rFonts w:ascii="Arial" w:hAnsi="Arial" w:cs="Arial"/>
          <w:spacing w:val="-2"/>
          <w:sz w:val="22"/>
          <w:szCs w:val="22"/>
        </w:rPr>
        <w:t xml:space="preserve"> website. </w:t>
      </w:r>
      <w:del w:id="22" w:author="Teri Puddefoot (NESO)" w:date="2025-01-10T20:21:00Z">
        <w:r w:rsidR="00E6232E" w:rsidDel="002B64C1">
          <w:rPr>
            <w:rFonts w:ascii="Arial" w:hAnsi="Arial" w:cs="Arial"/>
            <w:spacing w:val="-2"/>
            <w:sz w:val="22"/>
            <w:szCs w:val="22"/>
          </w:rPr>
          <w:delText>W</w:delText>
        </w:r>
      </w:del>
    </w:p>
    <w:p w14:paraId="09FF37BE" w14:textId="1DA61F69" w:rsidR="00BD052C" w:rsidRDefault="00BD052C" w:rsidP="0022172C">
      <w:pPr>
        <w:kinsoku w:val="0"/>
        <w:overflowPunct w:val="0"/>
        <w:autoSpaceDE/>
        <w:autoSpaceDN/>
        <w:adjustRightInd/>
        <w:spacing w:before="10" w:line="252" w:lineRule="exact"/>
        <w:ind w:left="1512"/>
        <w:jc w:val="both"/>
        <w:textAlignment w:val="baseline"/>
        <w:rPr>
          <w:rFonts w:ascii="Arial" w:hAnsi="Arial" w:cs="Arial"/>
          <w:spacing w:val="-2"/>
          <w:sz w:val="22"/>
          <w:szCs w:val="22"/>
        </w:rPr>
      </w:pPr>
      <w:ins w:id="23" w:author="Teri Puddefoot (NESO)" w:date="2025-01-10T20:21:00Z">
        <w:r>
          <w:rPr>
            <w:rFonts w:ascii="Arial" w:hAnsi="Arial" w:cs="Arial"/>
            <w:spacing w:val="-2"/>
            <w:sz w:val="22"/>
            <w:szCs w:val="22"/>
          </w:rPr>
          <w:t xml:space="preserve">No change shall be made to the </w:t>
        </w:r>
        <w:r w:rsidRPr="002B5D4F">
          <w:rPr>
            <w:rFonts w:ascii="Arial" w:hAnsi="Arial" w:cs="Arial"/>
            <w:b/>
            <w:bCs/>
            <w:spacing w:val="-2"/>
            <w:sz w:val="22"/>
            <w:szCs w:val="22"/>
            <w:rPrChange w:id="24" w:author="Teri Puddefoot (NESO)" w:date="2025-01-10T20:23:00Z">
              <w:rPr>
                <w:rFonts w:ascii="Arial" w:hAnsi="Arial" w:cs="Arial"/>
                <w:spacing w:val="-2"/>
                <w:sz w:val="22"/>
                <w:szCs w:val="22"/>
              </w:rPr>
            </w:rPrChange>
          </w:rPr>
          <w:t>SQSS</w:t>
        </w:r>
        <w:r>
          <w:rPr>
            <w:rFonts w:ascii="Arial" w:hAnsi="Arial" w:cs="Arial"/>
            <w:spacing w:val="-2"/>
            <w:sz w:val="22"/>
            <w:szCs w:val="22"/>
          </w:rPr>
          <w:t xml:space="preserve"> </w:t>
        </w:r>
        <w:r w:rsidR="009154F7">
          <w:rPr>
            <w:rFonts w:ascii="Arial" w:hAnsi="Arial" w:cs="Arial"/>
            <w:spacing w:val="-2"/>
            <w:sz w:val="22"/>
            <w:szCs w:val="22"/>
          </w:rPr>
          <w:t>without pr</w:t>
        </w:r>
      </w:ins>
      <w:ins w:id="25" w:author="Teri Puddefoot (NESO)" w:date="2025-01-10T20:22:00Z">
        <w:r w:rsidR="009154F7">
          <w:rPr>
            <w:rFonts w:ascii="Arial" w:hAnsi="Arial" w:cs="Arial"/>
            <w:spacing w:val="-2"/>
            <w:sz w:val="22"/>
            <w:szCs w:val="22"/>
          </w:rPr>
          <w:t xml:space="preserve">ior </w:t>
        </w:r>
      </w:ins>
      <w:ins w:id="26" w:author="Stuart McLarnon (NESO)" w:date="2025-01-13T14:21:00Z">
        <w:r w:rsidR="0004520F">
          <w:rPr>
            <w:rFonts w:ascii="Arial" w:hAnsi="Arial" w:cs="Arial"/>
            <w:spacing w:val="-2"/>
            <w:sz w:val="22"/>
            <w:szCs w:val="22"/>
          </w:rPr>
          <w:t>consent</w:t>
        </w:r>
      </w:ins>
      <w:ins w:id="27" w:author="Teri Puddefoot (NESO)" w:date="2025-01-10T20:22:00Z">
        <w:r w:rsidR="009154F7">
          <w:rPr>
            <w:rFonts w:ascii="Arial" w:hAnsi="Arial" w:cs="Arial"/>
            <w:spacing w:val="-2"/>
            <w:sz w:val="22"/>
            <w:szCs w:val="22"/>
          </w:rPr>
          <w:t xml:space="preserve"> of the </w:t>
        </w:r>
        <w:r w:rsidR="009154F7" w:rsidRPr="002B5D4F">
          <w:rPr>
            <w:rFonts w:ascii="Arial" w:hAnsi="Arial" w:cs="Arial"/>
            <w:b/>
            <w:bCs/>
            <w:spacing w:val="-2"/>
            <w:sz w:val="22"/>
            <w:szCs w:val="22"/>
            <w:rPrChange w:id="28" w:author="Teri Puddefoot (NESO)" w:date="2025-01-10T20:23:00Z">
              <w:rPr>
                <w:rFonts w:ascii="Arial" w:hAnsi="Arial" w:cs="Arial"/>
                <w:spacing w:val="-2"/>
                <w:sz w:val="22"/>
                <w:szCs w:val="22"/>
              </w:rPr>
            </w:rPrChange>
          </w:rPr>
          <w:t>Authority</w:t>
        </w:r>
      </w:ins>
      <w:ins w:id="29" w:author="Teri Puddefoot (NESO)" w:date="2025-01-10T20:23:00Z">
        <w:r w:rsidR="002B5D4F">
          <w:rPr>
            <w:rFonts w:ascii="Arial" w:hAnsi="Arial" w:cs="Arial"/>
            <w:spacing w:val="-2"/>
            <w:sz w:val="22"/>
            <w:szCs w:val="22"/>
          </w:rPr>
          <w:t>.</w:t>
        </w:r>
      </w:ins>
    </w:p>
    <w:p w14:paraId="7EF45C81" w14:textId="77777777" w:rsidR="00E1213A" w:rsidRDefault="00447ED4" w:rsidP="00F33566">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Pr>
          <w:rFonts w:ascii="Arial" w:hAnsi="Arial" w:cs="Arial"/>
          <w:sz w:val="22"/>
          <w:szCs w:val="22"/>
        </w:rPr>
        <w:t xml:space="preserve">5.2.6.2 A Modification to the </w:t>
      </w:r>
      <w:r w:rsidRPr="00207ADC">
        <w:rPr>
          <w:rFonts w:ascii="Arial" w:hAnsi="Arial" w:cs="Arial"/>
          <w:b/>
          <w:bCs/>
          <w:sz w:val="22"/>
          <w:szCs w:val="22"/>
        </w:rPr>
        <w:t>SQSS</w:t>
      </w:r>
      <w:r>
        <w:rPr>
          <w:rFonts w:ascii="Arial" w:hAnsi="Arial" w:cs="Arial"/>
          <w:sz w:val="22"/>
          <w:szCs w:val="22"/>
        </w:rPr>
        <w:t xml:space="preserve"> shall take effect from the date and time as specified in the direction referred to in sub-paragraph 5.2.6.1.</w:t>
      </w:r>
    </w:p>
    <w:p w14:paraId="70803A9B" w14:textId="7058CFB1" w:rsidR="00447ED4" w:rsidRDefault="00447ED4" w:rsidP="00F33566">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Pr>
          <w:rFonts w:ascii="Arial" w:hAnsi="Arial" w:cs="Arial"/>
          <w:spacing w:val="2"/>
          <w:sz w:val="22"/>
          <w:szCs w:val="22"/>
        </w:rPr>
        <w:t xml:space="preserve">5.2.6.3 The relevant </w:t>
      </w:r>
      <w:r w:rsidRPr="00207ADC">
        <w:rPr>
          <w:rFonts w:ascii="Arial" w:hAnsi="Arial" w:cs="Arial"/>
          <w:b/>
          <w:bCs/>
          <w:spacing w:val="2"/>
          <w:sz w:val="22"/>
          <w:szCs w:val="22"/>
        </w:rPr>
        <w:t>Members</w:t>
      </w:r>
      <w:r>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5.2.6.</w:t>
      </w:r>
    </w:p>
    <w:p w14:paraId="025547DF" w14:textId="77777777" w:rsidR="00447ED4" w:rsidRDefault="00447ED4">
      <w:pPr>
        <w:kinsoku w:val="0"/>
        <w:overflowPunct w:val="0"/>
        <w:autoSpaceDE/>
        <w:autoSpaceDN/>
        <w:adjustRightInd/>
        <w:spacing w:before="232" w:line="253" w:lineRule="exact"/>
        <w:ind w:left="720"/>
        <w:jc w:val="both"/>
        <w:textAlignment w:val="baseline"/>
        <w:rPr>
          <w:rFonts w:ascii="Arial" w:hAnsi="Arial" w:cs="Arial"/>
          <w:spacing w:val="1"/>
          <w:sz w:val="22"/>
          <w:szCs w:val="22"/>
        </w:rPr>
      </w:pPr>
      <w:r>
        <w:rPr>
          <w:rFonts w:ascii="Arial" w:hAnsi="Arial" w:cs="Arial"/>
          <w:spacing w:val="1"/>
          <w:sz w:val="22"/>
          <w:szCs w:val="22"/>
        </w:rPr>
        <w:t xml:space="preserve">5.2.6.4 Following implementation of licence changes by the </w:t>
      </w:r>
      <w:r w:rsidRPr="00207ADC">
        <w:rPr>
          <w:rFonts w:ascii="Arial" w:hAnsi="Arial" w:cs="Arial"/>
          <w:b/>
          <w:bCs/>
          <w:spacing w:val="1"/>
          <w:sz w:val="22"/>
          <w:szCs w:val="22"/>
        </w:rPr>
        <w:t>Authority</w:t>
      </w:r>
      <w:r>
        <w:rPr>
          <w:rFonts w:ascii="Arial" w:hAnsi="Arial" w:cs="Arial"/>
          <w:spacing w:val="1"/>
          <w:sz w:val="22"/>
          <w:szCs w:val="22"/>
        </w:rPr>
        <w:t xml:space="preserve"> in relation</w:t>
      </w:r>
    </w:p>
    <w:p w14:paraId="1CB2D75B" w14:textId="77777777" w:rsidR="00447ED4" w:rsidRDefault="00447ED4">
      <w:pPr>
        <w:kinsoku w:val="0"/>
        <w:overflowPunct w:val="0"/>
        <w:autoSpaceDE/>
        <w:autoSpaceDN/>
        <w:adjustRightInd/>
        <w:spacing w:before="6" w:line="253" w:lineRule="exact"/>
        <w:ind w:left="1656"/>
        <w:textAlignment w:val="baseline"/>
        <w:rPr>
          <w:rFonts w:ascii="Arial" w:hAnsi="Arial" w:cs="Arial"/>
          <w:sz w:val="22"/>
          <w:szCs w:val="22"/>
        </w:rPr>
      </w:pPr>
      <w:r>
        <w:rPr>
          <w:rFonts w:ascii="Arial" w:hAnsi="Arial" w:cs="Arial"/>
          <w:sz w:val="22"/>
          <w:szCs w:val="22"/>
        </w:rPr>
        <w:t xml:space="preserve">to Approved Modifications, each relevant </w:t>
      </w:r>
      <w:r w:rsidRPr="00207ADC">
        <w:rPr>
          <w:rFonts w:ascii="Arial" w:hAnsi="Arial" w:cs="Arial"/>
          <w:b/>
          <w:bCs/>
          <w:sz w:val="22"/>
          <w:szCs w:val="22"/>
        </w:rPr>
        <w:t>Member</w:t>
      </w:r>
      <w:r>
        <w:rPr>
          <w:rFonts w:ascii="Arial" w:hAnsi="Arial" w:cs="Arial"/>
          <w:sz w:val="22"/>
          <w:szCs w:val="22"/>
        </w:rPr>
        <w:t xml:space="preserve"> shall:</w:t>
      </w:r>
    </w:p>
    <w:p w14:paraId="13FC9162" w14:textId="77777777" w:rsidR="00447ED4" w:rsidRDefault="00447ED4">
      <w:pPr>
        <w:numPr>
          <w:ilvl w:val="0"/>
          <w:numId w:val="24"/>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Pr="00207ADC">
        <w:rPr>
          <w:rFonts w:ascii="Arial" w:hAnsi="Arial" w:cs="Arial"/>
          <w:b/>
          <w:bCs/>
          <w:sz w:val="22"/>
          <w:szCs w:val="22"/>
        </w:rPr>
        <w:t>Core Industry Documents</w:t>
      </w:r>
      <w:r>
        <w:rPr>
          <w:rFonts w:ascii="Arial" w:hAnsi="Arial" w:cs="Arial"/>
          <w:sz w:val="22"/>
          <w:szCs w:val="22"/>
        </w:rPr>
        <w:t xml:space="preserve"> (to the extent that it is a party to them) in order to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date;</w:t>
      </w:r>
    </w:p>
    <w:p w14:paraId="5B62267B" w14:textId="77777777" w:rsidR="00447ED4" w:rsidRDefault="00447ED4">
      <w:pPr>
        <w:numPr>
          <w:ilvl w:val="0"/>
          <w:numId w:val="24"/>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Pr="00207ADC">
        <w:rPr>
          <w:rFonts w:ascii="Arial" w:hAnsi="Arial" w:cs="Arial"/>
          <w:b/>
          <w:bCs/>
          <w:sz w:val="22"/>
          <w:szCs w:val="22"/>
        </w:rPr>
        <w:t>SQSS</w:t>
      </w:r>
      <w:r>
        <w:rPr>
          <w:rFonts w:ascii="Arial" w:hAnsi="Arial" w:cs="Arial"/>
          <w:sz w:val="22"/>
          <w:szCs w:val="22"/>
        </w:rPr>
        <w:t xml:space="preserve"> as may be necessary in order to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date; and</w:t>
      </w:r>
    </w:p>
    <w:p w14:paraId="5F6B1A44" w14:textId="77777777" w:rsidR="00447ED4" w:rsidRDefault="00447ED4">
      <w:pPr>
        <w:numPr>
          <w:ilvl w:val="0"/>
          <w:numId w:val="24"/>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Pr="00207ADC">
        <w:rPr>
          <w:rFonts w:ascii="Arial" w:hAnsi="Arial" w:cs="Arial"/>
          <w:b/>
          <w:bCs/>
          <w:sz w:val="22"/>
          <w:szCs w:val="22"/>
        </w:rPr>
        <w:t>Panel</w:t>
      </w:r>
      <w:r>
        <w:rPr>
          <w:rFonts w:ascii="Arial" w:hAnsi="Arial" w:cs="Arial"/>
          <w:sz w:val="22"/>
          <w:szCs w:val="22"/>
        </w:rPr>
        <w:t xml:space="preserve"> informed of any matter that may affect the ability for the implementation date to be met.</w:t>
      </w:r>
    </w:p>
    <w:p w14:paraId="2ADB9DE3" w14:textId="77777777" w:rsidR="00447ED4" w:rsidRDefault="00447ED4">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Pr>
          <w:rFonts w:ascii="Arial" w:hAnsi="Arial" w:cs="Arial"/>
          <w:sz w:val="22"/>
          <w:szCs w:val="22"/>
        </w:rPr>
        <w:t xml:space="preserve">5.2.6.5 </w:t>
      </w:r>
      <w:r w:rsidR="007F007C">
        <w:rPr>
          <w:rFonts w:ascii="Arial" w:hAnsi="Arial" w:cs="Arial"/>
          <w:sz w:val="22"/>
          <w:szCs w:val="22"/>
        </w:rPr>
        <w:t xml:space="preserve"> </w:t>
      </w:r>
      <w:r>
        <w:rPr>
          <w:rFonts w:ascii="Arial" w:hAnsi="Arial" w:cs="Arial"/>
          <w:sz w:val="22"/>
          <w:szCs w:val="22"/>
        </w:rPr>
        <w:t xml:space="preserve">Without prejudice to the obligations of the </w:t>
      </w:r>
      <w:r w:rsidRPr="00207ADC">
        <w:rPr>
          <w:rFonts w:ascii="Arial" w:hAnsi="Arial" w:cs="Arial"/>
          <w:b/>
          <w:bCs/>
          <w:sz w:val="22"/>
          <w:szCs w:val="22"/>
        </w:rPr>
        <w:t>Members</w:t>
      </w:r>
      <w:r>
        <w:rPr>
          <w:rFonts w:ascii="Arial" w:hAnsi="Arial" w:cs="Arial"/>
          <w:sz w:val="22"/>
          <w:szCs w:val="22"/>
        </w:rPr>
        <w:t xml:space="preserve"> under this sub</w:t>
      </w:r>
      <w:r>
        <w:rPr>
          <w:rFonts w:ascii="Arial" w:hAnsi="Arial" w:cs="Arial"/>
          <w:sz w:val="22"/>
          <w:szCs w:val="22"/>
        </w:rPr>
        <w:softHyphen/>
        <w:t xml:space="preserve">paragraph 5.2.6, the implementation date may be extended or shortened with the prior approval of, or at the direction of, the </w:t>
      </w:r>
      <w:r w:rsidRPr="00207ADC">
        <w:rPr>
          <w:rFonts w:ascii="Arial" w:hAnsi="Arial" w:cs="Arial"/>
          <w:b/>
          <w:bCs/>
          <w:sz w:val="22"/>
          <w:szCs w:val="22"/>
        </w:rPr>
        <w:t>Authority</w:t>
      </w:r>
      <w:r>
        <w:rPr>
          <w:rFonts w:ascii="Arial" w:hAnsi="Arial" w:cs="Arial"/>
          <w:sz w:val="22"/>
          <w:szCs w:val="22"/>
        </w:rPr>
        <w:t>.</w:t>
      </w:r>
    </w:p>
    <w:p w14:paraId="4644D89E" w14:textId="77777777" w:rsidR="00447ED4" w:rsidRDefault="00447ED4">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Pr>
          <w:rFonts w:ascii="Arial" w:hAnsi="Arial" w:cs="Arial"/>
          <w:spacing w:val="-3"/>
          <w:sz w:val="22"/>
          <w:szCs w:val="22"/>
        </w:rPr>
        <w:t>5.2.6.6</w:t>
      </w:r>
      <w:r w:rsidR="007F007C">
        <w:rPr>
          <w:rFonts w:ascii="Arial" w:hAnsi="Arial" w:cs="Arial"/>
          <w:spacing w:val="-3"/>
          <w:sz w:val="22"/>
          <w:szCs w:val="22"/>
        </w:rPr>
        <w:t xml:space="preserve">   </w:t>
      </w:r>
      <w:r>
        <w:rPr>
          <w:rFonts w:ascii="Arial" w:hAnsi="Arial" w:cs="Arial"/>
          <w:spacing w:val="-3"/>
          <w:sz w:val="22"/>
          <w:szCs w:val="22"/>
        </w:rPr>
        <w:t xml:space="preserve"> Any relevant </w:t>
      </w:r>
      <w:r w:rsidRPr="00207ADC">
        <w:rPr>
          <w:rFonts w:ascii="Arial" w:hAnsi="Arial" w:cs="Arial"/>
          <w:b/>
          <w:bCs/>
          <w:spacing w:val="-3"/>
          <w:sz w:val="22"/>
          <w:szCs w:val="22"/>
        </w:rPr>
        <w:t xml:space="preserve">Member </w:t>
      </w:r>
      <w:r>
        <w:rPr>
          <w:rFonts w:ascii="Arial" w:hAnsi="Arial" w:cs="Arial"/>
          <w:spacing w:val="-3"/>
          <w:sz w:val="22"/>
          <w:szCs w:val="22"/>
        </w:rPr>
        <w:t xml:space="preserve">shall apply to the </w:t>
      </w:r>
      <w:r w:rsidRPr="00207ADC">
        <w:rPr>
          <w:rFonts w:ascii="Arial" w:hAnsi="Arial" w:cs="Arial"/>
          <w:b/>
          <w:bCs/>
          <w:spacing w:val="-3"/>
          <w:sz w:val="22"/>
          <w:szCs w:val="22"/>
        </w:rPr>
        <w:t>Authority</w:t>
      </w:r>
      <w:r>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5A37065B" w14:textId="77777777" w:rsidR="00447ED4" w:rsidRDefault="00447ED4">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Pr>
          <w:rFonts w:ascii="Arial" w:hAnsi="Arial" w:cs="Arial"/>
          <w:sz w:val="22"/>
          <w:szCs w:val="22"/>
        </w:rPr>
        <w:t xml:space="preserve">5.2.6.7 </w:t>
      </w:r>
      <w:r w:rsidR="007F007C">
        <w:rPr>
          <w:rFonts w:ascii="Arial" w:hAnsi="Arial" w:cs="Arial"/>
          <w:sz w:val="22"/>
          <w:szCs w:val="22"/>
        </w:rPr>
        <w:t xml:space="preserve">  </w:t>
      </w:r>
      <w:r>
        <w:rPr>
          <w:rFonts w:ascii="Arial" w:hAnsi="Arial" w:cs="Arial"/>
          <w:sz w:val="22"/>
          <w:szCs w:val="22"/>
        </w:rPr>
        <w:t>A Modification made pursuant to and in accordance with this Paragraph 5.2 shall not be impaired or invalidated in any way by any inadvertent failure to comply with or give effect to this sub-paragraph 5.2.6.</w:t>
      </w:r>
    </w:p>
    <w:p w14:paraId="0BFBAC8D" w14:textId="77777777" w:rsidR="00447ED4" w:rsidRDefault="00447ED4">
      <w:pPr>
        <w:kinsoku w:val="0"/>
        <w:overflowPunct w:val="0"/>
        <w:autoSpaceDE/>
        <w:autoSpaceDN/>
        <w:adjustRightInd/>
        <w:spacing w:before="236" w:line="253" w:lineRule="exact"/>
        <w:textAlignment w:val="baseline"/>
        <w:rPr>
          <w:rFonts w:ascii="Arial" w:hAnsi="Arial" w:cs="Arial"/>
          <w:spacing w:val="4"/>
          <w:sz w:val="22"/>
          <w:szCs w:val="22"/>
        </w:rPr>
      </w:pPr>
      <w:r>
        <w:rPr>
          <w:rFonts w:ascii="Arial" w:hAnsi="Arial" w:cs="Arial"/>
          <w:spacing w:val="4"/>
          <w:sz w:val="22"/>
          <w:szCs w:val="22"/>
        </w:rPr>
        <w:t>5.2.7 The Modification Register</w:t>
      </w:r>
    </w:p>
    <w:p w14:paraId="51174861" w14:textId="77777777" w:rsidR="00447ED4" w:rsidRDefault="00447ED4">
      <w:pPr>
        <w:kinsoku w:val="0"/>
        <w:overflowPunct w:val="0"/>
        <w:autoSpaceDE/>
        <w:autoSpaceDN/>
        <w:adjustRightInd/>
        <w:spacing w:before="237" w:line="254" w:lineRule="exact"/>
        <w:ind w:left="1656" w:hanging="936"/>
        <w:textAlignment w:val="baseline"/>
        <w:rPr>
          <w:rFonts w:ascii="Arial" w:hAnsi="Arial" w:cs="Arial"/>
          <w:sz w:val="22"/>
          <w:szCs w:val="22"/>
        </w:rPr>
      </w:pPr>
      <w:r>
        <w:rPr>
          <w:rFonts w:ascii="Arial" w:hAnsi="Arial" w:cs="Arial"/>
          <w:sz w:val="22"/>
          <w:szCs w:val="22"/>
        </w:rPr>
        <w:t xml:space="preserve">5.2.7.1 </w:t>
      </w:r>
      <w:r w:rsidR="007F007C">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Secretary</w:t>
      </w:r>
      <w:r>
        <w:rPr>
          <w:rFonts w:ascii="Arial" w:hAnsi="Arial" w:cs="Arial"/>
          <w:sz w:val="22"/>
          <w:szCs w:val="22"/>
        </w:rPr>
        <w:t xml:space="preserve"> shall establish and maintain a register (the "Modification Register") which shall record, in such form as the </w:t>
      </w:r>
      <w:r w:rsidRPr="00207ADC">
        <w:rPr>
          <w:rFonts w:ascii="Arial" w:hAnsi="Arial" w:cs="Arial"/>
          <w:b/>
          <w:bCs/>
          <w:sz w:val="22"/>
          <w:szCs w:val="22"/>
        </w:rPr>
        <w:t>Panel</w:t>
      </w:r>
      <w:r>
        <w:rPr>
          <w:rFonts w:ascii="Arial" w:hAnsi="Arial" w:cs="Arial"/>
          <w:sz w:val="22"/>
          <w:szCs w:val="22"/>
        </w:rPr>
        <w:t xml:space="preserve"> may determine, the matters set out in sub-paragraph 5.2.8.3.</w:t>
      </w:r>
    </w:p>
    <w:p w14:paraId="0540A30F" w14:textId="77777777" w:rsidR="00447ED4" w:rsidRDefault="00447ED4">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Pr>
          <w:rFonts w:ascii="Arial" w:hAnsi="Arial" w:cs="Arial"/>
          <w:sz w:val="22"/>
          <w:szCs w:val="22"/>
        </w:rPr>
        <w:t xml:space="preserve">5.2.7.2 </w:t>
      </w:r>
      <w:r w:rsidR="007F007C">
        <w:rPr>
          <w:rFonts w:ascii="Arial" w:hAnsi="Arial" w:cs="Arial"/>
          <w:sz w:val="22"/>
          <w:szCs w:val="22"/>
        </w:rPr>
        <w:t xml:space="preserve">  </w:t>
      </w:r>
      <w:r>
        <w:rPr>
          <w:rFonts w:ascii="Arial" w:hAnsi="Arial" w:cs="Arial"/>
          <w:sz w:val="22"/>
          <w:szCs w:val="22"/>
        </w:rPr>
        <w:t xml:space="preserve">The purpose of the Modification Register shall be to assist the </w:t>
      </w:r>
      <w:r w:rsidRPr="00207ADC">
        <w:rPr>
          <w:rFonts w:ascii="Arial" w:hAnsi="Arial" w:cs="Arial"/>
          <w:b/>
          <w:bCs/>
          <w:sz w:val="22"/>
          <w:szCs w:val="22"/>
        </w:rPr>
        <w:t>Panel</w:t>
      </w:r>
      <w:r>
        <w:rPr>
          <w:rFonts w:ascii="Arial" w:hAnsi="Arial" w:cs="Arial"/>
          <w:sz w:val="22"/>
          <w:szCs w:val="22"/>
        </w:rPr>
        <w:t xml:space="preserve"> in the operation of the Modification process under this </w:t>
      </w:r>
      <w:r w:rsidRPr="00207ADC">
        <w:rPr>
          <w:rFonts w:ascii="Arial" w:hAnsi="Arial" w:cs="Arial"/>
          <w:b/>
          <w:bCs/>
          <w:sz w:val="22"/>
          <w:szCs w:val="22"/>
        </w:rPr>
        <w:t>Governance Framework</w:t>
      </w:r>
      <w:r>
        <w:rPr>
          <w:rFonts w:ascii="Arial" w:hAnsi="Arial" w:cs="Arial"/>
          <w:sz w:val="22"/>
          <w:szCs w:val="22"/>
        </w:rPr>
        <w:t xml:space="preserve"> and to enable the </w:t>
      </w:r>
      <w:r w:rsidRPr="00207ADC">
        <w:rPr>
          <w:rFonts w:ascii="Arial" w:hAnsi="Arial" w:cs="Arial"/>
          <w:b/>
          <w:bCs/>
          <w:sz w:val="22"/>
          <w:szCs w:val="22"/>
        </w:rPr>
        <w:t xml:space="preserve">Members </w:t>
      </w:r>
      <w:r>
        <w:rPr>
          <w:rFonts w:ascii="Arial" w:hAnsi="Arial" w:cs="Arial"/>
          <w:sz w:val="22"/>
          <w:szCs w:val="22"/>
        </w:rPr>
        <w:t>and other interested third parties to be reasonably informed of the progress of Modification Proposals and Approved Modifications from time to time.</w:t>
      </w:r>
    </w:p>
    <w:p w14:paraId="1BBC268E" w14:textId="77777777" w:rsidR="00447ED4" w:rsidRDefault="00447ED4">
      <w:pPr>
        <w:kinsoku w:val="0"/>
        <w:overflowPunct w:val="0"/>
        <w:autoSpaceDE/>
        <w:autoSpaceDN/>
        <w:adjustRightInd/>
        <w:spacing w:before="242" w:line="253" w:lineRule="exact"/>
        <w:ind w:left="720"/>
        <w:textAlignment w:val="baseline"/>
        <w:rPr>
          <w:rFonts w:ascii="Arial" w:hAnsi="Arial" w:cs="Arial"/>
          <w:spacing w:val="4"/>
          <w:sz w:val="22"/>
          <w:szCs w:val="22"/>
        </w:rPr>
      </w:pPr>
      <w:r>
        <w:rPr>
          <w:rFonts w:ascii="Arial" w:hAnsi="Arial" w:cs="Arial"/>
          <w:spacing w:val="4"/>
          <w:sz w:val="22"/>
          <w:szCs w:val="22"/>
        </w:rPr>
        <w:t>5.2.7.3 The Modification Register shall record:</w:t>
      </w:r>
    </w:p>
    <w:p w14:paraId="0DF7D3E1" w14:textId="4E1D6964" w:rsidR="00447ED4" w:rsidRPr="00A905A1" w:rsidRDefault="00447ED4" w:rsidP="00A905A1">
      <w:pPr>
        <w:pStyle w:val="ListParagraph"/>
        <w:numPr>
          <w:ilvl w:val="0"/>
          <w:numId w:val="35"/>
        </w:numPr>
        <w:tabs>
          <w:tab w:val="left" w:pos="2376"/>
        </w:tabs>
        <w:kinsoku w:val="0"/>
        <w:overflowPunct w:val="0"/>
        <w:autoSpaceDE/>
        <w:autoSpaceDN/>
        <w:adjustRightInd/>
        <w:spacing w:before="246" w:line="253" w:lineRule="exact"/>
        <w:textAlignment w:val="baseline"/>
        <w:rPr>
          <w:rFonts w:ascii="Arial" w:hAnsi="Arial" w:cs="Arial"/>
          <w:sz w:val="22"/>
          <w:szCs w:val="22"/>
        </w:rPr>
      </w:pPr>
      <w:r w:rsidRPr="00A905A1">
        <w:rPr>
          <w:rFonts w:ascii="Arial" w:hAnsi="Arial" w:cs="Arial"/>
          <w:sz w:val="22"/>
          <w:szCs w:val="22"/>
        </w:rPr>
        <w:t>details of each Modification Proposal (including the name of the</w:t>
      </w:r>
      <w:r w:rsidR="00E1213A" w:rsidRPr="00A905A1">
        <w:rPr>
          <w:rFonts w:ascii="Arial" w:hAnsi="Arial" w:cs="Arial"/>
          <w:sz w:val="22"/>
          <w:szCs w:val="22"/>
        </w:rPr>
        <w:t xml:space="preserve"> </w:t>
      </w:r>
      <w:r w:rsidRPr="00A905A1">
        <w:rPr>
          <w:rFonts w:ascii="Arial" w:hAnsi="Arial" w:cs="Arial"/>
          <w:sz w:val="22"/>
          <w:szCs w:val="22"/>
        </w:rPr>
        <w:t>Proposer, the date raised and a brief description of the Modification Proposal);</w:t>
      </w:r>
    </w:p>
    <w:p w14:paraId="3BAB0895" w14:textId="6DE5C1C3" w:rsidR="00447ED4" w:rsidRDefault="00447ED4" w:rsidP="00A905A1">
      <w:pPr>
        <w:numPr>
          <w:ilvl w:val="0"/>
          <w:numId w:val="35"/>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Pr="00207ADC">
        <w:rPr>
          <w:rFonts w:ascii="Arial" w:hAnsi="Arial" w:cs="Arial"/>
          <w:b/>
          <w:bCs/>
          <w:sz w:val="22"/>
          <w:szCs w:val="22"/>
        </w:rPr>
        <w:t>Authority</w:t>
      </w:r>
      <w:r>
        <w:rPr>
          <w:rFonts w:ascii="Arial" w:hAnsi="Arial" w:cs="Arial"/>
          <w:sz w:val="22"/>
          <w:szCs w:val="22"/>
        </w:rPr>
        <w:t xml:space="preserve"> in respect thereof;</w:t>
      </w:r>
    </w:p>
    <w:p w14:paraId="2B750EC7" w14:textId="77777777" w:rsidR="00447ED4" w:rsidRDefault="00447ED4" w:rsidP="00A905A1">
      <w:pPr>
        <w:numPr>
          <w:ilvl w:val="0"/>
          <w:numId w:val="35"/>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Pr="00207ADC">
        <w:rPr>
          <w:rFonts w:ascii="Arial" w:hAnsi="Arial" w:cs="Arial"/>
          <w:b/>
          <w:bCs/>
          <w:sz w:val="22"/>
          <w:szCs w:val="22"/>
        </w:rPr>
        <w:t>SQSS</w:t>
      </w:r>
      <w:r>
        <w:rPr>
          <w:rFonts w:ascii="Arial" w:hAnsi="Arial" w:cs="Arial"/>
          <w:sz w:val="22"/>
          <w:szCs w:val="22"/>
        </w:rPr>
        <w:t>; and</w:t>
      </w:r>
    </w:p>
    <w:p w14:paraId="44C4A92E" w14:textId="77777777" w:rsidR="00447ED4" w:rsidRDefault="00447ED4" w:rsidP="00A905A1">
      <w:pPr>
        <w:numPr>
          <w:ilvl w:val="0"/>
          <w:numId w:val="35"/>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Pr="00207ADC">
        <w:rPr>
          <w:rFonts w:ascii="Arial" w:hAnsi="Arial" w:cs="Arial"/>
          <w:b/>
          <w:b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paragraph 5.2.7.2.</w:t>
      </w:r>
    </w:p>
    <w:p w14:paraId="479B2F17" w14:textId="77777777" w:rsidR="00447ED4" w:rsidRDefault="00447ED4">
      <w:pPr>
        <w:kinsoku w:val="0"/>
        <w:overflowPunct w:val="0"/>
        <w:autoSpaceDE/>
        <w:autoSpaceDN/>
        <w:adjustRightInd/>
        <w:spacing w:before="241" w:line="254" w:lineRule="exact"/>
        <w:ind w:left="936" w:hanging="936"/>
        <w:jc w:val="both"/>
        <w:textAlignment w:val="baseline"/>
        <w:rPr>
          <w:rFonts w:ascii="Arial" w:hAnsi="Arial" w:cs="Arial"/>
          <w:sz w:val="22"/>
          <w:szCs w:val="22"/>
        </w:rPr>
      </w:pPr>
      <w:r>
        <w:rPr>
          <w:rFonts w:ascii="Arial" w:hAnsi="Arial" w:cs="Arial"/>
          <w:sz w:val="22"/>
          <w:szCs w:val="22"/>
        </w:rPr>
        <w:t>5.2.7.4 The Modification Register shall, in addition to those matters set out in sub</w:t>
      </w:r>
      <w:r>
        <w:rPr>
          <w:rFonts w:ascii="Arial" w:hAnsi="Arial" w:cs="Arial"/>
          <w:sz w:val="22"/>
          <w:szCs w:val="22"/>
        </w:rPr>
        <w:softHyphen/>
        <w:t>paragraphs 5.2.7.3, also include details of:</w:t>
      </w:r>
    </w:p>
    <w:p w14:paraId="276A55FB" w14:textId="77777777" w:rsidR="00447ED4" w:rsidRDefault="00447ED4">
      <w:pPr>
        <w:numPr>
          <w:ilvl w:val="0"/>
          <w:numId w:val="2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5.2.1.6 or rejected by the </w:t>
      </w:r>
      <w:r w:rsidRPr="00207ADC">
        <w:rPr>
          <w:rFonts w:ascii="Arial" w:hAnsi="Arial" w:cs="Arial"/>
          <w:b/>
          <w:bCs/>
          <w:sz w:val="22"/>
          <w:szCs w:val="22"/>
        </w:rPr>
        <w:t>Panel</w:t>
      </w:r>
      <w:r>
        <w:rPr>
          <w:rFonts w:ascii="Arial" w:hAnsi="Arial" w:cs="Arial"/>
          <w:sz w:val="22"/>
          <w:szCs w:val="22"/>
        </w:rPr>
        <w:t>; and</w:t>
      </w:r>
    </w:p>
    <w:p w14:paraId="357142BE" w14:textId="77777777" w:rsidR="00447ED4" w:rsidRDefault="00447ED4">
      <w:pPr>
        <w:numPr>
          <w:ilvl w:val="0"/>
          <w:numId w:val="26"/>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each Modification to the </w:t>
      </w:r>
      <w:r w:rsidRPr="00207ADC">
        <w:rPr>
          <w:rFonts w:ascii="Arial" w:hAnsi="Arial" w:cs="Arial"/>
          <w:b/>
          <w:bCs/>
          <w:sz w:val="22"/>
          <w:szCs w:val="22"/>
        </w:rPr>
        <w:t>SQSS</w:t>
      </w:r>
      <w:r>
        <w:rPr>
          <w:rFonts w:ascii="Arial" w:hAnsi="Arial" w:cs="Arial"/>
          <w:sz w:val="22"/>
          <w:szCs w:val="22"/>
        </w:rPr>
        <w:t xml:space="preserve"> which has been implemented pursuant to sub-paragraph 5.2.7,</w:t>
      </w:r>
    </w:p>
    <w:p w14:paraId="551A5494" w14:textId="77777777" w:rsidR="00447ED4" w:rsidRDefault="00447ED4">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Pr="00207ADC">
        <w:rPr>
          <w:rFonts w:ascii="Arial" w:hAnsi="Arial" w:cs="Arial"/>
          <w:b/>
          <w:bCs/>
          <w:sz w:val="22"/>
          <w:szCs w:val="22"/>
        </w:rPr>
        <w:t>Panel</w:t>
      </w:r>
      <w:r>
        <w:rPr>
          <w:rFonts w:ascii="Arial" w:hAnsi="Arial" w:cs="Arial"/>
          <w:sz w:val="22"/>
          <w:szCs w:val="22"/>
        </w:rPr>
        <w:t xml:space="preserve"> may determine.</w:t>
      </w:r>
    </w:p>
    <w:p w14:paraId="6E2B9EA2" w14:textId="7F28120B" w:rsidR="00DB4801" w:rsidRDefault="00447ED4">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Pr>
          <w:rFonts w:ascii="Arial" w:hAnsi="Arial" w:cs="Arial"/>
          <w:sz w:val="22"/>
          <w:szCs w:val="22"/>
        </w:rPr>
        <w:t xml:space="preserve">5.2.7.5 The </w:t>
      </w:r>
      <w:r w:rsidRPr="00207ADC">
        <w:rPr>
          <w:rFonts w:ascii="Arial" w:hAnsi="Arial" w:cs="Arial"/>
          <w:b/>
          <w:bCs/>
          <w:sz w:val="22"/>
          <w:szCs w:val="22"/>
        </w:rPr>
        <w:t>Secretary</w:t>
      </w:r>
      <w:r>
        <w:rPr>
          <w:rFonts w:ascii="Arial" w:hAnsi="Arial" w:cs="Arial"/>
          <w:sz w:val="22"/>
          <w:szCs w:val="22"/>
        </w:rPr>
        <w:t xml:space="preserve"> shall publish the Modification Register (as updated from time to time and indicating the revisions since the previous issue) on the </w:t>
      </w:r>
      <w:r w:rsidR="004155C5" w:rsidRPr="004155C5">
        <w:rPr>
          <w:rFonts w:ascii="Arial" w:hAnsi="Arial" w:cs="Arial"/>
          <w:b/>
          <w:bCs/>
          <w:sz w:val="22"/>
          <w:szCs w:val="22"/>
        </w:rPr>
        <w:t>ISOP</w:t>
      </w:r>
      <w:r>
        <w:rPr>
          <w:rFonts w:ascii="Arial" w:hAnsi="Arial" w:cs="Arial"/>
          <w:sz w:val="22"/>
          <w:szCs w:val="22"/>
        </w:rPr>
        <w:t xml:space="preserve"> website with such frequency as the </w:t>
      </w:r>
      <w:r w:rsidRPr="00207ADC">
        <w:rPr>
          <w:rFonts w:ascii="Arial" w:hAnsi="Arial" w:cs="Arial"/>
          <w:b/>
          <w:bCs/>
          <w:sz w:val="22"/>
          <w:szCs w:val="22"/>
        </w:rPr>
        <w:t>Panel</w:t>
      </w:r>
      <w:r>
        <w:rPr>
          <w:rFonts w:ascii="Arial" w:hAnsi="Arial" w:cs="Arial"/>
          <w:sz w:val="22"/>
          <w:szCs w:val="22"/>
        </w:rPr>
        <w:t xml:space="preserve"> may agree, in order to bring it to the attention of interested third parties.</w:t>
      </w:r>
    </w:p>
    <w:p w14:paraId="1A71AA22" w14:textId="77777777" w:rsidR="00447ED4" w:rsidRDefault="00447ED4" w:rsidP="00A905A1">
      <w:pPr>
        <w:kinsoku w:val="0"/>
        <w:overflowPunct w:val="0"/>
        <w:autoSpaceDE/>
        <w:autoSpaceDN/>
        <w:adjustRightInd/>
        <w:spacing w:before="249" w:line="251" w:lineRule="exact"/>
        <w:ind w:left="936" w:hanging="936"/>
        <w:jc w:val="both"/>
        <w:textAlignment w:val="baseline"/>
        <w:rPr>
          <w:sz w:val="24"/>
          <w:szCs w:val="24"/>
        </w:rPr>
        <w:sectPr w:rsidR="00447ED4">
          <w:pgSz w:w="12240" w:h="15840"/>
          <w:pgMar w:top="1140" w:right="1374" w:bottom="686" w:left="2866" w:header="720" w:footer="720" w:gutter="0"/>
          <w:cols w:space="720"/>
          <w:noEndnote/>
        </w:sectPr>
      </w:pPr>
    </w:p>
    <w:p w14:paraId="1598A8CE" w14:textId="7E468032" w:rsidR="00447ED4" w:rsidRDefault="00487F60">
      <w:pPr>
        <w:kinsoku w:val="0"/>
        <w:overflowPunct w:val="0"/>
        <w:autoSpaceDE/>
        <w:autoSpaceDN/>
        <w:adjustRightInd/>
        <w:spacing w:before="10" w:line="261" w:lineRule="exact"/>
        <w:textAlignment w:val="baseline"/>
        <w:rPr>
          <w:rFonts w:ascii="Arial" w:hAnsi="Arial" w:cs="Arial"/>
          <w:b/>
          <w:bCs/>
          <w:spacing w:val="-3"/>
          <w:sz w:val="23"/>
          <w:szCs w:val="23"/>
        </w:rPr>
      </w:pPr>
      <w:r>
        <w:rPr>
          <w:noProof/>
        </w:rPr>
        <mc:AlternateContent>
          <mc:Choice Requires="wps">
            <w:drawing>
              <wp:anchor distT="0" distB="0" distL="0" distR="0" simplePos="0" relativeHeight="251658240" behindDoc="0" locked="0" layoutInCell="0" allowOverlap="1" wp14:anchorId="7AEF2BE8" wp14:editId="712046BC">
                <wp:simplePos x="0" y="0"/>
                <wp:positionH relativeFrom="page">
                  <wp:posOffset>3670935</wp:posOffset>
                </wp:positionH>
                <wp:positionV relativeFrom="page">
                  <wp:posOffset>9368155</wp:posOffset>
                </wp:positionV>
                <wp:extent cx="287020" cy="161925"/>
                <wp:effectExtent l="0" t="0" r="0" b="0"/>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37D3A" w14:textId="77777777" w:rsidR="00CC5A89" w:rsidRDefault="00CC5A89">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F2BE8" id="_x0000_t202" coordsize="21600,21600" o:spt="202" path="m,l,21600r21600,l21600,xe">
                <v:stroke joinstyle="miter"/>
                <v:path gradientshapeok="t" o:connecttype="rect"/>
              </v:shapetype>
              <v:shape id="Text Box 48" o:spid="_x0000_s1026" type="#_x0000_t202" style="position:absolute;margin-left:289.05pt;margin-top:737.65pt;width:22.6pt;height:12.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" o:allowincell="f" stroked="f">
                <v:fill opacity="0"/>
                <v:textbox inset="0,0,0,0">
                  <w:txbxContent>
                    <w:p w14:paraId="37037D3A" w14:textId="77777777" w:rsidR="00CC5A89" w:rsidRDefault="00CC5A89">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v:textbox>
                <w10:wrap type="square" anchorx="page" anchory="page"/>
              </v:shape>
            </w:pict>
          </mc:Fallback>
        </mc:AlternateContent>
      </w:r>
      <w:r w:rsidR="00447ED4">
        <w:rPr>
          <w:rFonts w:ascii="Arial" w:hAnsi="Arial" w:cs="Arial"/>
          <w:b/>
          <w:bCs/>
          <w:spacing w:val="-3"/>
          <w:sz w:val="23"/>
          <w:szCs w:val="23"/>
        </w:rPr>
        <w:t>Annex 1 - Offshore Transmission Owner Election Process</w:t>
      </w:r>
    </w:p>
    <w:p w14:paraId="1C90A122" w14:textId="77777777" w:rsidR="00447ED4" w:rsidRDefault="00447ED4">
      <w:pPr>
        <w:kinsoku w:val="0"/>
        <w:overflowPunct w:val="0"/>
        <w:autoSpaceDE/>
        <w:autoSpaceDN/>
        <w:adjustRightInd/>
        <w:spacing w:before="354" w:line="261" w:lineRule="exact"/>
        <w:textAlignment w:val="baseline"/>
        <w:rPr>
          <w:rFonts w:ascii="Arial" w:hAnsi="Arial" w:cs="Arial"/>
          <w:b/>
          <w:bCs/>
          <w:sz w:val="23"/>
          <w:szCs w:val="23"/>
        </w:rPr>
      </w:pPr>
      <w:r>
        <w:rPr>
          <w:rFonts w:ascii="Arial" w:hAnsi="Arial" w:cs="Arial"/>
          <w:sz w:val="22"/>
          <w:szCs w:val="22"/>
        </w:rPr>
        <w:t xml:space="preserve">A1.1 </w:t>
      </w:r>
      <w:r>
        <w:rPr>
          <w:rFonts w:ascii="Arial" w:hAnsi="Arial" w:cs="Arial"/>
          <w:b/>
          <w:bCs/>
          <w:sz w:val="23"/>
          <w:szCs w:val="23"/>
        </w:rPr>
        <w:t>General</w:t>
      </w:r>
    </w:p>
    <w:p w14:paraId="738254F6" w14:textId="77777777" w:rsidR="00447ED4" w:rsidRDefault="00447ED4">
      <w:pPr>
        <w:kinsoku w:val="0"/>
        <w:overflowPunct w:val="0"/>
        <w:autoSpaceDE/>
        <w:autoSpaceDN/>
        <w:adjustRightInd/>
        <w:spacing w:before="281" w:line="261" w:lineRule="exact"/>
        <w:ind w:left="576"/>
        <w:textAlignment w:val="baseline"/>
        <w:rPr>
          <w:rFonts w:ascii="Arial" w:hAnsi="Arial" w:cs="Arial"/>
          <w:b/>
          <w:bCs/>
          <w:spacing w:val="3"/>
          <w:sz w:val="23"/>
          <w:szCs w:val="23"/>
        </w:rPr>
      </w:pPr>
      <w:r>
        <w:rPr>
          <w:rFonts w:ascii="Arial" w:hAnsi="Arial" w:cs="Arial"/>
          <w:spacing w:val="3"/>
          <w:sz w:val="22"/>
          <w:szCs w:val="22"/>
        </w:rPr>
        <w:t xml:space="preserve">A1.1.1 </w:t>
      </w:r>
      <w:r>
        <w:rPr>
          <w:rFonts w:ascii="Arial" w:hAnsi="Arial" w:cs="Arial"/>
          <w:b/>
          <w:bCs/>
          <w:spacing w:val="3"/>
          <w:sz w:val="23"/>
          <w:szCs w:val="23"/>
        </w:rPr>
        <w:t>Introduction</w:t>
      </w:r>
    </w:p>
    <w:p w14:paraId="6A0269BC" w14:textId="77777777" w:rsidR="00447ED4" w:rsidRDefault="00447ED4" w:rsidP="00207ADC">
      <w:pPr>
        <w:kinsoku w:val="0"/>
        <w:overflowPunct w:val="0"/>
        <w:autoSpaceDE/>
        <w:autoSpaceDN/>
        <w:adjustRightInd/>
        <w:spacing w:before="289" w:line="253" w:lineRule="exact"/>
        <w:ind w:left="567"/>
        <w:jc w:val="both"/>
        <w:textAlignment w:val="baseline"/>
        <w:rPr>
          <w:rFonts w:ascii="Arial" w:hAnsi="Arial" w:cs="Arial"/>
          <w:sz w:val="22"/>
          <w:szCs w:val="22"/>
        </w:rPr>
      </w:pPr>
      <w:r>
        <w:rPr>
          <w:rFonts w:ascii="Arial" w:hAnsi="Arial" w:cs="Arial"/>
          <w:sz w:val="22"/>
          <w:szCs w:val="22"/>
        </w:rPr>
        <w:t>A1.1.1.1 This Annex 1 sets out the basis for election of Offshore</w:t>
      </w:r>
    </w:p>
    <w:p w14:paraId="799F419C" w14:textId="77777777" w:rsidR="00447ED4" w:rsidRDefault="00447ED4" w:rsidP="00207ADC">
      <w:pPr>
        <w:kinsoku w:val="0"/>
        <w:overflowPunct w:val="0"/>
        <w:autoSpaceDE/>
        <w:autoSpaceDN/>
        <w:adjustRightInd/>
        <w:spacing w:before="5" w:line="259" w:lineRule="exact"/>
        <w:ind w:left="567" w:right="576"/>
        <w:jc w:val="both"/>
        <w:textAlignment w:val="baseline"/>
        <w:rPr>
          <w:rFonts w:ascii="Arial" w:hAnsi="Arial" w:cs="Arial"/>
          <w:sz w:val="22"/>
          <w:szCs w:val="22"/>
        </w:rPr>
      </w:pPr>
      <w:r>
        <w:rPr>
          <w:rFonts w:ascii="Arial" w:hAnsi="Arial" w:cs="Arial"/>
          <w:sz w:val="22"/>
          <w:szCs w:val="22"/>
        </w:rPr>
        <w:t xml:space="preserve">Transmission Owner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 xml:space="preserve">Members </w:t>
      </w:r>
      <w:r>
        <w:rPr>
          <w:rFonts w:ascii="Arial" w:hAnsi="Arial" w:cs="Arial"/>
          <w:sz w:val="22"/>
          <w:szCs w:val="22"/>
        </w:rPr>
        <w:t>which will apply except to the extent that the conditions in A1.1.1.5 are met.</w:t>
      </w:r>
    </w:p>
    <w:p w14:paraId="6DA50896" w14:textId="77777777" w:rsidR="00447ED4" w:rsidRDefault="00447ED4" w:rsidP="00207ADC">
      <w:pPr>
        <w:kinsoku w:val="0"/>
        <w:overflowPunct w:val="0"/>
        <w:autoSpaceDE/>
        <w:autoSpaceDN/>
        <w:adjustRightInd/>
        <w:spacing w:before="294" w:line="253" w:lineRule="exact"/>
        <w:ind w:left="567"/>
        <w:textAlignment w:val="baseline"/>
        <w:rPr>
          <w:rFonts w:ascii="Arial" w:hAnsi="Arial" w:cs="Arial"/>
          <w:spacing w:val="2"/>
          <w:sz w:val="22"/>
          <w:szCs w:val="22"/>
        </w:rPr>
      </w:pPr>
      <w:r>
        <w:rPr>
          <w:rFonts w:ascii="Arial" w:hAnsi="Arial" w:cs="Arial"/>
          <w:spacing w:val="2"/>
          <w:sz w:val="22"/>
          <w:szCs w:val="22"/>
        </w:rPr>
        <w:t>A1.1.1.2 This Annex 1 shall apply:</w:t>
      </w:r>
    </w:p>
    <w:p w14:paraId="6F4759B3" w14:textId="77777777" w:rsidR="00447ED4" w:rsidRDefault="00447ED4" w:rsidP="00207ADC">
      <w:pPr>
        <w:numPr>
          <w:ilvl w:val="0"/>
          <w:numId w:val="27"/>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expires, for the purposes of electing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to hold office with effect from 01 April in that year;</w:t>
      </w:r>
    </w:p>
    <w:p w14:paraId="1F4927EF" w14:textId="77777777" w:rsidR="00447ED4" w:rsidRDefault="00447ED4" w:rsidP="00207ADC">
      <w:pPr>
        <w:numPr>
          <w:ilvl w:val="0"/>
          <w:numId w:val="27"/>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A1.4, upon a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w:t>
      </w:r>
      <w:r>
        <w:rPr>
          <w:rFonts w:ascii="Arial" w:hAnsi="Arial" w:cs="Arial"/>
          <w:sz w:val="22"/>
          <w:szCs w:val="22"/>
        </w:rPr>
        <w:t xml:space="preserve"> ceasing to hold office before the expiry of</w:t>
      </w:r>
      <w:r w:rsidR="00F33FF3">
        <w:rPr>
          <w:rFonts w:ascii="Arial" w:hAnsi="Arial" w:cs="Arial"/>
          <w:sz w:val="22"/>
          <w:szCs w:val="22"/>
        </w:rPr>
        <w:t xml:space="preserve"> their </w:t>
      </w:r>
      <w:r>
        <w:rPr>
          <w:rFonts w:ascii="Arial" w:hAnsi="Arial" w:cs="Arial"/>
          <w:sz w:val="22"/>
          <w:szCs w:val="22"/>
        </w:rPr>
        <w:t>term of office.</w:t>
      </w:r>
    </w:p>
    <w:p w14:paraId="548DB1B2" w14:textId="77777777" w:rsidR="00447ED4" w:rsidRDefault="00447ED4" w:rsidP="00424F3F">
      <w:pPr>
        <w:tabs>
          <w:tab w:val="left" w:pos="1560"/>
        </w:tabs>
        <w:kinsoku w:val="0"/>
        <w:overflowPunct w:val="0"/>
        <w:autoSpaceDE/>
        <w:autoSpaceDN/>
        <w:adjustRightInd/>
        <w:spacing w:before="279" w:line="253" w:lineRule="exact"/>
        <w:ind w:left="1368" w:hanging="801"/>
        <w:textAlignment w:val="baseline"/>
        <w:rPr>
          <w:rFonts w:ascii="Arial" w:hAnsi="Arial" w:cs="Arial"/>
          <w:spacing w:val="11"/>
          <w:sz w:val="22"/>
          <w:szCs w:val="22"/>
        </w:rPr>
      </w:pPr>
      <w:r>
        <w:rPr>
          <w:rFonts w:ascii="Arial" w:hAnsi="Arial" w:cs="Arial"/>
          <w:spacing w:val="11"/>
          <w:sz w:val="22"/>
          <w:szCs w:val="22"/>
        </w:rPr>
        <w:t>A1.1.1.3</w:t>
      </w:r>
      <w:r>
        <w:rPr>
          <w:rFonts w:ascii="Arial" w:hAnsi="Arial" w:cs="Arial"/>
          <w:spacing w:val="11"/>
          <w:sz w:val="22"/>
          <w:szCs w:val="22"/>
        </w:rPr>
        <w:tab/>
        <w:t>For the purposes of an election under Paragraph A1.1.1.2(a)</w:t>
      </w:r>
    </w:p>
    <w:p w14:paraId="5AE6EA81" w14:textId="77777777" w:rsidR="00424F3F" w:rsidRDefault="00424F3F" w:rsidP="00207ADC">
      <w:pPr>
        <w:tabs>
          <w:tab w:val="left" w:pos="1560"/>
        </w:tabs>
        <w:kinsoku w:val="0"/>
        <w:overflowPunct w:val="0"/>
        <w:autoSpaceDE/>
        <w:autoSpaceDN/>
        <w:adjustRightInd/>
        <w:spacing w:before="2" w:line="302" w:lineRule="exact"/>
        <w:ind w:left="1368" w:hanging="801"/>
        <w:jc w:val="both"/>
        <w:textAlignment w:val="baseline"/>
        <w:rPr>
          <w:rFonts w:ascii="Arial" w:hAnsi="Arial" w:cs="Arial"/>
          <w:spacing w:val="3"/>
          <w:sz w:val="22"/>
          <w:szCs w:val="22"/>
        </w:rPr>
      </w:pPr>
      <w:r>
        <w:rPr>
          <w:rFonts w:ascii="Arial" w:hAnsi="Arial" w:cs="Arial"/>
          <w:spacing w:val="3"/>
          <w:sz w:val="22"/>
          <w:szCs w:val="22"/>
        </w:rPr>
        <w:t xml:space="preserve">               </w:t>
      </w:r>
      <w:r w:rsidR="00447ED4">
        <w:rPr>
          <w:rFonts w:ascii="Arial" w:hAnsi="Arial" w:cs="Arial"/>
          <w:spacing w:val="3"/>
          <w:sz w:val="22"/>
          <w:szCs w:val="22"/>
        </w:rPr>
        <w:t xml:space="preserve">references to </w:t>
      </w:r>
      <w:r w:rsidR="00447ED4" w:rsidRPr="00207ADC">
        <w:rPr>
          <w:rFonts w:ascii="Arial" w:hAnsi="Arial" w:cs="Arial"/>
          <w:b/>
          <w:bCs/>
          <w:spacing w:val="3"/>
          <w:sz w:val="22"/>
          <w:szCs w:val="22"/>
        </w:rPr>
        <w:t>Offshore Transmission Owner</w:t>
      </w:r>
      <w:r w:rsidR="00447ED4">
        <w:rPr>
          <w:rFonts w:ascii="Arial" w:hAnsi="Arial" w:cs="Arial"/>
          <w:spacing w:val="3"/>
          <w:sz w:val="22"/>
          <w:szCs w:val="22"/>
        </w:rPr>
        <w:t xml:space="preserve"> are to persons who are an </w:t>
      </w:r>
      <w:r>
        <w:rPr>
          <w:rFonts w:ascii="Arial" w:hAnsi="Arial" w:cs="Arial"/>
          <w:spacing w:val="3"/>
          <w:sz w:val="22"/>
          <w:szCs w:val="22"/>
        </w:rPr>
        <w:t xml:space="preserve">    </w:t>
      </w:r>
      <w:r w:rsidR="00447ED4" w:rsidRPr="00207ADC">
        <w:rPr>
          <w:rFonts w:ascii="Arial" w:hAnsi="Arial" w:cs="Arial"/>
          <w:b/>
          <w:bCs/>
          <w:spacing w:val="3"/>
          <w:sz w:val="22"/>
          <w:szCs w:val="22"/>
        </w:rPr>
        <w:t>Offshore Transmission Owner</w:t>
      </w:r>
      <w:r w:rsidR="00447ED4">
        <w:rPr>
          <w:rFonts w:ascii="Arial" w:hAnsi="Arial" w:cs="Arial"/>
          <w:spacing w:val="3"/>
          <w:sz w:val="22"/>
          <w:szCs w:val="22"/>
        </w:rPr>
        <w:t xml:space="preserve"> as at 01 January in the Election Year.</w:t>
      </w:r>
      <w:r>
        <w:rPr>
          <w:rFonts w:ascii="Arial" w:hAnsi="Arial" w:cs="Arial"/>
          <w:spacing w:val="25"/>
          <w:sz w:val="22"/>
          <w:szCs w:val="22"/>
        </w:rPr>
        <w:t xml:space="preserve"> </w:t>
      </w:r>
    </w:p>
    <w:p w14:paraId="67BF45D4" w14:textId="77777777" w:rsidR="00447ED4" w:rsidRPr="00207ADC" w:rsidRDefault="00447ED4" w:rsidP="00207ADC">
      <w:pPr>
        <w:tabs>
          <w:tab w:val="left" w:pos="1560"/>
        </w:tabs>
        <w:kinsoku w:val="0"/>
        <w:overflowPunct w:val="0"/>
        <w:autoSpaceDE/>
        <w:autoSpaceDN/>
        <w:adjustRightInd/>
        <w:spacing w:before="2" w:line="302" w:lineRule="exact"/>
        <w:ind w:left="1368" w:hanging="801"/>
        <w:jc w:val="both"/>
        <w:textAlignment w:val="baseline"/>
        <w:rPr>
          <w:rFonts w:ascii="Arial" w:hAnsi="Arial" w:cs="Arial"/>
          <w:spacing w:val="3"/>
          <w:sz w:val="22"/>
          <w:szCs w:val="22"/>
        </w:rPr>
      </w:pPr>
      <w:r>
        <w:rPr>
          <w:rFonts w:ascii="Arial" w:hAnsi="Arial" w:cs="Arial"/>
          <w:spacing w:val="25"/>
          <w:sz w:val="22"/>
          <w:szCs w:val="22"/>
        </w:rPr>
        <w:t xml:space="preserve">A1.1.1.4 </w:t>
      </w:r>
      <w:r w:rsidRPr="00207ADC">
        <w:rPr>
          <w:rFonts w:ascii="Arial" w:hAnsi="Arial" w:cs="Arial"/>
          <w:spacing w:val="3"/>
          <w:sz w:val="22"/>
          <w:szCs w:val="22"/>
        </w:rPr>
        <w:t xml:space="preserve">The </w:t>
      </w:r>
      <w:r w:rsidRPr="00207ADC">
        <w:rPr>
          <w:rFonts w:ascii="Arial" w:hAnsi="Arial" w:cs="Arial"/>
          <w:b/>
          <w:bCs/>
          <w:spacing w:val="3"/>
          <w:sz w:val="22"/>
          <w:szCs w:val="22"/>
        </w:rPr>
        <w:t>Secretary</w:t>
      </w:r>
      <w:r>
        <w:rPr>
          <w:rFonts w:ascii="Arial" w:hAnsi="Arial" w:cs="Arial"/>
          <w:spacing w:val="25"/>
          <w:sz w:val="22"/>
          <w:szCs w:val="22"/>
        </w:rPr>
        <w:t xml:space="preserve"> </w:t>
      </w:r>
      <w:r w:rsidRPr="00207ADC">
        <w:rPr>
          <w:rFonts w:ascii="Arial" w:hAnsi="Arial" w:cs="Arial"/>
          <w:spacing w:val="3"/>
          <w:sz w:val="22"/>
          <w:szCs w:val="22"/>
        </w:rPr>
        <w:t>shall administer each election of Offshore</w:t>
      </w:r>
    </w:p>
    <w:p w14:paraId="2FE6D698" w14:textId="77777777" w:rsidR="00447ED4" w:rsidRDefault="00447ED4" w:rsidP="00207ADC">
      <w:pPr>
        <w:kinsoku w:val="0"/>
        <w:overflowPunct w:val="0"/>
        <w:autoSpaceDE/>
        <w:autoSpaceDN/>
        <w:adjustRightInd/>
        <w:spacing w:before="6" w:line="302" w:lineRule="exact"/>
        <w:ind w:left="1701" w:right="144"/>
        <w:jc w:val="both"/>
        <w:textAlignment w:val="baseline"/>
        <w:rPr>
          <w:rFonts w:ascii="Arial" w:hAnsi="Arial" w:cs="Arial"/>
          <w:sz w:val="22"/>
          <w:szCs w:val="22"/>
        </w:rPr>
      </w:pPr>
      <w:r w:rsidRPr="00207ADC">
        <w:rPr>
          <w:rFonts w:ascii="Arial" w:hAnsi="Arial" w:cs="Arial"/>
          <w:spacing w:val="3"/>
          <w:sz w:val="22"/>
          <w:szCs w:val="22"/>
        </w:rPr>
        <w:t>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pursuant to this Anne</w:t>
      </w:r>
    </w:p>
    <w:p w14:paraId="45C3535E" w14:textId="77777777" w:rsidR="00447ED4" w:rsidRDefault="00447ED4">
      <w:pPr>
        <w:kinsoku w:val="0"/>
        <w:overflowPunct w:val="0"/>
        <w:autoSpaceDE/>
        <w:autoSpaceDN/>
        <w:adjustRightInd/>
        <w:spacing w:before="286" w:line="261" w:lineRule="exact"/>
        <w:ind w:left="2448" w:right="72" w:hanging="1008"/>
        <w:textAlignment w:val="baseline"/>
        <w:rPr>
          <w:rFonts w:ascii="Arial" w:hAnsi="Arial" w:cs="Arial"/>
          <w:sz w:val="22"/>
          <w:szCs w:val="22"/>
        </w:rPr>
      </w:pPr>
      <w:r>
        <w:rPr>
          <w:rFonts w:ascii="Arial" w:hAnsi="Arial" w:cs="Arial"/>
          <w:sz w:val="22"/>
          <w:szCs w:val="22"/>
        </w:rPr>
        <w:t xml:space="preserve">A1.1.1.5 Where the following conditions (a) and (b) in this Paragraph A1.1.1.5 are met,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will be those notified to the </w:t>
      </w:r>
      <w:r w:rsidRPr="00207ADC">
        <w:rPr>
          <w:rFonts w:ascii="Arial" w:hAnsi="Arial" w:cs="Arial"/>
          <w:b/>
          <w:bCs/>
          <w:sz w:val="22"/>
          <w:szCs w:val="22"/>
        </w:rPr>
        <w:t>Secretary</w:t>
      </w:r>
      <w:r>
        <w:rPr>
          <w:rFonts w:ascii="Arial" w:hAnsi="Arial" w:cs="Arial"/>
          <w:sz w:val="22"/>
          <w:szCs w:val="22"/>
        </w:rPr>
        <w:t xml:space="preserve"> as set out below:</w:t>
      </w:r>
    </w:p>
    <w:p w14:paraId="7162284B" w14:textId="28A98C49" w:rsidR="00447ED4" w:rsidRDefault="00447ED4" w:rsidP="00207ADC">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Pr="00207ADC">
        <w:rPr>
          <w:rFonts w:ascii="Arial" w:hAnsi="Arial" w:cs="Arial"/>
          <w:b/>
          <w:b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as at 01 January</w:t>
      </w:r>
      <w:r w:rsidR="00456958">
        <w:rPr>
          <w:rFonts w:ascii="Arial" w:hAnsi="Arial" w:cs="Arial"/>
          <w:sz w:val="22"/>
          <w:szCs w:val="22"/>
        </w:rPr>
        <w:t xml:space="preserve"> </w:t>
      </w:r>
      <w:r>
        <w:rPr>
          <w:rFonts w:ascii="Arial" w:hAnsi="Arial" w:cs="Arial"/>
          <w:sz w:val="22"/>
          <w:szCs w:val="22"/>
        </w:rPr>
        <w:t xml:space="preserve">in the relevant Election Year, has confirmed in writing to the </w:t>
      </w:r>
      <w:r w:rsidRPr="00207ADC">
        <w:rPr>
          <w:rFonts w:ascii="Arial" w:hAnsi="Arial" w:cs="Arial"/>
          <w:b/>
          <w:bCs/>
          <w:sz w:val="22"/>
          <w:szCs w:val="22"/>
        </w:rPr>
        <w:t>Secretary</w:t>
      </w:r>
      <w:r>
        <w:rPr>
          <w:rFonts w:ascii="Arial" w:hAnsi="Arial" w:cs="Arial"/>
          <w:sz w:val="22"/>
          <w:szCs w:val="22"/>
        </w:rPr>
        <w:t xml:space="preserve"> that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sidR="00310DB9">
        <w:rPr>
          <w:rFonts w:ascii="Arial" w:hAnsi="Arial" w:cs="Arial"/>
          <w:sz w:val="22"/>
          <w:szCs w:val="22"/>
        </w:rPr>
        <w:t xml:space="preserve"> </w:t>
      </w:r>
      <w:r>
        <w:rPr>
          <w:rFonts w:ascii="Arial" w:hAnsi="Arial" w:cs="Arial"/>
          <w:sz w:val="22"/>
          <w:szCs w:val="22"/>
        </w:rPr>
        <w:t xml:space="preserve">will be elected in accordance with a process other than that set out in Annex 1 ("Alternative </w:t>
      </w:r>
      <w:r w:rsidRPr="00207ADC">
        <w:rPr>
          <w:rFonts w:ascii="Arial" w:hAnsi="Arial" w:cs="Arial"/>
          <w:b/>
          <w:bCs/>
          <w:sz w:val="22"/>
          <w:szCs w:val="22"/>
        </w:rPr>
        <w:t>OFTO</w:t>
      </w:r>
      <w:r>
        <w:rPr>
          <w:rFonts w:ascii="Arial" w:hAnsi="Arial" w:cs="Arial"/>
          <w:sz w:val="22"/>
          <w:szCs w:val="22"/>
        </w:rPr>
        <w:t xml:space="preserve"> Election Process"); and</w:t>
      </w:r>
    </w:p>
    <w:p w14:paraId="5DB0BBB5" w14:textId="77777777" w:rsidR="00447ED4" w:rsidRDefault="00447ED4">
      <w:pPr>
        <w:widowControl/>
        <w:rPr>
          <w:sz w:val="24"/>
          <w:szCs w:val="24"/>
        </w:rPr>
        <w:sectPr w:rsidR="00447ED4">
          <w:footerReference w:type="even" r:id="rId11"/>
          <w:footerReference w:type="default" r:id="rId12"/>
          <w:footerReference w:type="first" r:id="rId13"/>
          <w:pgSz w:w="12240" w:h="15840"/>
          <w:pgMar w:top="760" w:right="1389" w:bottom="691" w:left="1411" w:header="720" w:footer="720" w:gutter="0"/>
          <w:cols w:space="720"/>
          <w:noEndnote/>
        </w:sectPr>
      </w:pPr>
    </w:p>
    <w:p w14:paraId="601DEF56" w14:textId="74259FA7" w:rsidR="00447ED4" w:rsidRDefault="00487F60">
      <w:pPr>
        <w:tabs>
          <w:tab w:val="left" w:pos="2808"/>
        </w:tabs>
        <w:kinsoku w:val="0"/>
        <w:overflowPunct w:val="0"/>
        <w:autoSpaceDE/>
        <w:autoSpaceDN/>
        <w:adjustRightInd/>
        <w:spacing w:before="10" w:line="252" w:lineRule="exact"/>
        <w:ind w:left="2016"/>
        <w:textAlignment w:val="baseline"/>
        <w:rPr>
          <w:rFonts w:ascii="Arial" w:hAnsi="Arial" w:cs="Arial"/>
          <w:spacing w:val="-2"/>
          <w:sz w:val="22"/>
          <w:szCs w:val="22"/>
        </w:rPr>
      </w:pPr>
      <w:r>
        <w:rPr>
          <w:noProof/>
        </w:rPr>
        <mc:AlternateContent>
          <mc:Choice Requires="wps">
            <w:drawing>
              <wp:anchor distT="0" distB="0" distL="0" distR="0" simplePos="0" relativeHeight="251658241" behindDoc="0" locked="0" layoutInCell="0" allowOverlap="1" wp14:anchorId="44745399" wp14:editId="7B25CC90">
                <wp:simplePos x="0" y="0"/>
                <wp:positionH relativeFrom="page">
                  <wp:posOffset>3670935</wp:posOffset>
                </wp:positionH>
                <wp:positionV relativeFrom="page">
                  <wp:posOffset>9371330</wp:posOffset>
                </wp:positionV>
                <wp:extent cx="314960" cy="161290"/>
                <wp:effectExtent l="0" t="0" r="0"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A1FB6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45399" id="Text Box 47" o:spid="_x0000_s1027" type="#_x0000_t202" style="position:absolute;left:0;text-align:left;margin-left:289.05pt;margin-top:737.9pt;width:24.8pt;height:12.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" o:allowincell="f" stroked="f">
                <v:fill opacity="0"/>
                <v:textbox inset="0,0,0,0">
                  <w:txbxContent>
                    <w:p w14:paraId="2BA1FB6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v:textbox>
                <w10:wrap type="square" anchorx="page" anchory="page"/>
              </v:shape>
            </w:pict>
          </mc:Fallback>
        </mc:AlternateContent>
      </w:r>
      <w:r w:rsidR="00447ED4">
        <w:rPr>
          <w:rFonts w:ascii="Arial" w:hAnsi="Arial" w:cs="Arial"/>
          <w:spacing w:val="-2"/>
          <w:sz w:val="22"/>
          <w:szCs w:val="22"/>
        </w:rPr>
        <w:t>(b)</w:t>
      </w:r>
      <w:r w:rsidR="00447ED4">
        <w:rPr>
          <w:rFonts w:ascii="Arial" w:hAnsi="Arial" w:cs="Arial"/>
          <w:spacing w:val="-2"/>
          <w:sz w:val="22"/>
          <w:szCs w:val="22"/>
        </w:rPr>
        <w:tab/>
        <w:t xml:space="preserve">each </w:t>
      </w:r>
      <w:r w:rsidR="00447ED4" w:rsidRPr="00207ADC">
        <w:rPr>
          <w:rFonts w:ascii="Arial" w:hAnsi="Arial" w:cs="Arial"/>
          <w:b/>
          <w:bCs/>
          <w:spacing w:val="-2"/>
          <w:sz w:val="22"/>
          <w:szCs w:val="22"/>
        </w:rPr>
        <w:t>Offshore Transmission Owner</w:t>
      </w:r>
      <w:r w:rsidR="00447ED4">
        <w:rPr>
          <w:rFonts w:ascii="Arial" w:hAnsi="Arial" w:cs="Arial"/>
          <w:spacing w:val="-2"/>
          <w:sz w:val="22"/>
          <w:szCs w:val="22"/>
        </w:rPr>
        <w:t xml:space="preserve"> Member as at 01 January</w:t>
      </w:r>
    </w:p>
    <w:p w14:paraId="77739540" w14:textId="77777777" w:rsidR="00447ED4" w:rsidRDefault="00447ED4">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Pr="00207ADC">
        <w:rPr>
          <w:rFonts w:ascii="Arial" w:hAnsi="Arial" w:cs="Arial"/>
          <w:b/>
          <w:bCs/>
          <w:sz w:val="22"/>
          <w:szCs w:val="22"/>
        </w:rPr>
        <w:t>Secretary</w:t>
      </w:r>
      <w:r>
        <w:rPr>
          <w:rFonts w:ascii="Arial" w:hAnsi="Arial" w:cs="Arial"/>
          <w:sz w:val="22"/>
          <w:szCs w:val="22"/>
        </w:rPr>
        <w:t xml:space="preserve"> in writing by 25 January of the relevant Election Year of the identity of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elected through the Alternative </w:t>
      </w:r>
      <w:r w:rsidRPr="00207ADC">
        <w:rPr>
          <w:rFonts w:ascii="Arial" w:hAnsi="Arial" w:cs="Arial"/>
          <w:b/>
          <w:bCs/>
          <w:sz w:val="22"/>
          <w:szCs w:val="22"/>
        </w:rPr>
        <w:t>OFTO</w:t>
      </w:r>
      <w:r>
        <w:rPr>
          <w:rFonts w:ascii="Arial" w:hAnsi="Arial" w:cs="Arial"/>
          <w:sz w:val="22"/>
          <w:szCs w:val="22"/>
        </w:rPr>
        <w:t xml:space="preserve"> Election Process, and each notification identifies the same individual(s).</w:t>
      </w:r>
    </w:p>
    <w:p w14:paraId="28319E61" w14:textId="77777777" w:rsidR="00447ED4" w:rsidRDefault="00447ED4">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Upon receipt of such notifications in accordance with the above, the provisions of this Annex 1, with exception of Paragraph A1.1.1.4, shall not apply until the following Election Year.</w:t>
      </w:r>
    </w:p>
    <w:p w14:paraId="1295B8E5" w14:textId="77777777" w:rsidR="00447ED4" w:rsidRDefault="00447ED4">
      <w:pPr>
        <w:kinsoku w:val="0"/>
        <w:overflowPunct w:val="0"/>
        <w:autoSpaceDE/>
        <w:autoSpaceDN/>
        <w:adjustRightInd/>
        <w:spacing w:before="288" w:line="261" w:lineRule="exact"/>
        <w:textAlignment w:val="baseline"/>
        <w:rPr>
          <w:rFonts w:ascii="Arial" w:hAnsi="Arial" w:cs="Arial"/>
          <w:b/>
          <w:bCs/>
          <w:spacing w:val="2"/>
          <w:sz w:val="23"/>
          <w:szCs w:val="23"/>
        </w:rPr>
      </w:pPr>
      <w:r>
        <w:rPr>
          <w:rFonts w:ascii="Arial" w:hAnsi="Arial" w:cs="Arial"/>
          <w:spacing w:val="2"/>
          <w:sz w:val="22"/>
          <w:szCs w:val="22"/>
        </w:rPr>
        <w:t xml:space="preserve">A1.1.2 </w:t>
      </w:r>
      <w:r>
        <w:rPr>
          <w:rFonts w:ascii="Arial" w:hAnsi="Arial" w:cs="Arial"/>
          <w:b/>
          <w:bCs/>
          <w:spacing w:val="2"/>
          <w:sz w:val="23"/>
          <w:szCs w:val="23"/>
        </w:rPr>
        <w:t>Election timetable</w:t>
      </w:r>
    </w:p>
    <w:p w14:paraId="14E2F1E0" w14:textId="77777777" w:rsidR="00447ED4" w:rsidRDefault="00447ED4">
      <w:pPr>
        <w:tabs>
          <w:tab w:val="left" w:pos="2016"/>
        </w:tabs>
        <w:kinsoku w:val="0"/>
        <w:overflowPunct w:val="0"/>
        <w:autoSpaceDE/>
        <w:autoSpaceDN/>
        <w:adjustRightInd/>
        <w:spacing w:before="289" w:line="252" w:lineRule="exact"/>
        <w:ind w:left="864"/>
        <w:textAlignment w:val="baseline"/>
        <w:rPr>
          <w:rFonts w:ascii="Arial" w:hAnsi="Arial" w:cs="Arial"/>
          <w:sz w:val="22"/>
          <w:szCs w:val="22"/>
        </w:rPr>
      </w:pPr>
      <w:r>
        <w:rPr>
          <w:rFonts w:ascii="Arial" w:hAnsi="Arial" w:cs="Arial"/>
          <w:sz w:val="22"/>
          <w:szCs w:val="22"/>
        </w:rPr>
        <w:t>A1.1.2.1</w:t>
      </w:r>
      <w:r>
        <w:rPr>
          <w:rFonts w:ascii="Arial" w:hAnsi="Arial" w:cs="Arial"/>
          <w:sz w:val="22"/>
          <w:szCs w:val="22"/>
        </w:rPr>
        <w:tab/>
        <w:t xml:space="preserve">The </w:t>
      </w:r>
      <w:r w:rsidRPr="00207ADC">
        <w:rPr>
          <w:rFonts w:ascii="Arial" w:hAnsi="Arial" w:cs="Arial"/>
          <w:b/>
          <w:bCs/>
          <w:sz w:val="22"/>
          <w:szCs w:val="22"/>
        </w:rPr>
        <w:t>Secretary</w:t>
      </w:r>
      <w:r>
        <w:rPr>
          <w:rFonts w:ascii="Arial" w:hAnsi="Arial" w:cs="Arial"/>
          <w:sz w:val="22"/>
          <w:szCs w:val="22"/>
        </w:rPr>
        <w:t xml:space="preserve"> shall not later than 01 February in the Election Year</w:t>
      </w:r>
    </w:p>
    <w:p w14:paraId="6165D931" w14:textId="0BCAB643" w:rsidR="00447ED4" w:rsidRDefault="00447ED4">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Pr="00207ADC">
        <w:rPr>
          <w:rFonts w:ascii="Arial" w:hAnsi="Arial" w:cs="Arial"/>
          <w:b/>
          <w:bCs/>
          <w:sz w:val="22"/>
          <w:szCs w:val="22"/>
        </w:rPr>
        <w:t>Offshore Transmission Owner</w:t>
      </w:r>
      <w:r>
        <w:rPr>
          <w:rFonts w:ascii="Arial" w:hAnsi="Arial" w:cs="Arial"/>
          <w:sz w:val="22"/>
          <w:szCs w:val="22"/>
        </w:rPr>
        <w:t xml:space="preserve">s (by publication on the </w:t>
      </w:r>
      <w:r w:rsidR="004155C5" w:rsidRPr="004155C5">
        <w:rPr>
          <w:rFonts w:ascii="Arial" w:hAnsi="Arial" w:cs="Arial"/>
          <w:b/>
          <w:bCs/>
          <w:sz w:val="22"/>
          <w:szCs w:val="22"/>
        </w:rPr>
        <w:t>ISOP</w:t>
      </w:r>
      <w:r>
        <w:rPr>
          <w:rFonts w:ascii="Arial" w:hAnsi="Arial" w:cs="Arial"/>
          <w:sz w:val="22"/>
          <w:szCs w:val="22"/>
        </w:rPr>
        <w:t xml:space="preserve"> Website and, where relevant details are supplied, by electronic mail), with a copy to the </w:t>
      </w:r>
      <w:r w:rsidRPr="00207ADC">
        <w:rPr>
          <w:rFonts w:ascii="Arial" w:hAnsi="Arial" w:cs="Arial"/>
          <w:b/>
          <w:bCs/>
          <w:sz w:val="22"/>
          <w:szCs w:val="22"/>
        </w:rPr>
        <w:t>Authority</w:t>
      </w:r>
      <w:r>
        <w:rPr>
          <w:rFonts w:ascii="Arial" w:hAnsi="Arial" w:cs="Arial"/>
          <w:sz w:val="22"/>
          <w:szCs w:val="22"/>
        </w:rPr>
        <w:t xml:space="preserve">, an invitation to nominate candidates who must be willing to be either a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 xml:space="preserve">Member </w:t>
      </w:r>
      <w:r>
        <w:rPr>
          <w:rFonts w:ascii="Arial" w:hAnsi="Arial" w:cs="Arial"/>
          <w:sz w:val="22"/>
          <w:szCs w:val="22"/>
        </w:rPr>
        <w:t xml:space="preserve">or an Alternate </w:t>
      </w:r>
      <w:r w:rsidRPr="00207ADC">
        <w:rPr>
          <w:rFonts w:ascii="Arial" w:hAnsi="Arial" w:cs="Arial"/>
          <w:b/>
          <w:bCs/>
          <w:sz w:val="22"/>
          <w:szCs w:val="22"/>
        </w:rPr>
        <w:t>Member</w:t>
      </w:r>
      <w:r>
        <w:rPr>
          <w:rFonts w:ascii="Arial" w:hAnsi="Arial" w:cs="Arial"/>
          <w:sz w:val="22"/>
          <w:szCs w:val="22"/>
        </w:rPr>
        <w:t xml:space="preserve"> and a timetable for the election (the “Election Timetable”), setting out:</w:t>
      </w:r>
    </w:p>
    <w:p w14:paraId="1B4A1D32" w14:textId="77777777" w:rsidR="00447ED4" w:rsidRDefault="00447ED4">
      <w:pPr>
        <w:numPr>
          <w:ilvl w:val="0"/>
          <w:numId w:val="28"/>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the date by which nominations of candidates are to be received, which shall not be less than three (3) weeks after the timetable is circulated;</w:t>
      </w:r>
    </w:p>
    <w:p w14:paraId="054ECC54" w14:textId="77777777" w:rsidR="00447ED4" w:rsidRDefault="00447ED4">
      <w:pPr>
        <w:numPr>
          <w:ilvl w:val="0"/>
          <w:numId w:val="28"/>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Pr="00207ADC">
        <w:rPr>
          <w:rFonts w:ascii="Arial" w:hAnsi="Arial" w:cs="Arial"/>
          <w:b/>
          <w:bCs/>
          <w:sz w:val="22"/>
          <w:szCs w:val="22"/>
        </w:rPr>
        <w:t>Secretary</w:t>
      </w:r>
      <w:r>
        <w:rPr>
          <w:rFonts w:ascii="Arial" w:hAnsi="Arial" w:cs="Arial"/>
          <w:sz w:val="22"/>
          <w:szCs w:val="22"/>
        </w:rPr>
        <w:t xml:space="preserve"> shall circulate a list of candidates and voting papers;</w:t>
      </w:r>
    </w:p>
    <w:p w14:paraId="3B0158BB" w14:textId="77777777" w:rsidR="00447ED4" w:rsidRDefault="00447ED4">
      <w:pPr>
        <w:numPr>
          <w:ilvl w:val="0"/>
          <w:numId w:val="28"/>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the date by which voting papers are to be submitted, which shall not be less than three (3) weeks after the date for circulating voting papers;</w:t>
      </w:r>
    </w:p>
    <w:p w14:paraId="3DB5C9D6" w14:textId="77777777" w:rsidR="00447ED4" w:rsidRDefault="00447ED4">
      <w:pPr>
        <w:numPr>
          <w:ilvl w:val="0"/>
          <w:numId w:val="28"/>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020CF0A9" w14:textId="77777777" w:rsidR="00447ED4" w:rsidRDefault="00447ED4">
      <w:pPr>
        <w:kinsoku w:val="0"/>
        <w:overflowPunct w:val="0"/>
        <w:autoSpaceDE/>
        <w:autoSpaceDN/>
        <w:adjustRightInd/>
        <w:spacing w:before="243" w:line="299" w:lineRule="exact"/>
        <w:ind w:left="2232" w:hanging="1080"/>
        <w:jc w:val="both"/>
        <w:textAlignment w:val="baseline"/>
        <w:rPr>
          <w:rFonts w:ascii="Arial" w:hAnsi="Arial" w:cs="Arial"/>
          <w:sz w:val="22"/>
          <w:szCs w:val="22"/>
        </w:rPr>
      </w:pPr>
      <w:r>
        <w:rPr>
          <w:rFonts w:ascii="Arial" w:hAnsi="Arial" w:cs="Arial"/>
          <w:sz w:val="22"/>
          <w:szCs w:val="22"/>
        </w:rPr>
        <w:t xml:space="preserve">A1.1.2.2 If for any reason it is not practicable to establish an Election Timetable in accordance with Paragraph A1.2.1.1 or to proceed on the basis of an Election Timetable which has been established, the </w:t>
      </w:r>
      <w:r w:rsidRPr="00207ADC">
        <w:rPr>
          <w:rFonts w:ascii="Arial" w:hAnsi="Arial" w:cs="Arial"/>
          <w:b/>
          <w:bCs/>
          <w:sz w:val="22"/>
          <w:szCs w:val="22"/>
        </w:rPr>
        <w:t>Secretary</w:t>
      </w:r>
      <w:r>
        <w:rPr>
          <w:rFonts w:ascii="Arial" w:hAnsi="Arial" w:cs="Arial"/>
          <w:sz w:val="22"/>
          <w:szCs w:val="22"/>
        </w:rPr>
        <w:t xml:space="preserve"> may establish a different timetable, or revise the Election Timetable, by notice to all </w:t>
      </w:r>
      <w:r w:rsidRPr="00207ADC">
        <w:rPr>
          <w:rFonts w:ascii="Arial" w:hAnsi="Arial" w:cs="Arial"/>
          <w:b/>
          <w:bCs/>
          <w:sz w:val="22"/>
          <w:szCs w:val="22"/>
        </w:rPr>
        <w:t>Offshore Transmission Owner</w:t>
      </w:r>
      <w:r>
        <w:rPr>
          <w:rFonts w:ascii="Arial" w:hAnsi="Arial" w:cs="Arial"/>
          <w:sz w:val="22"/>
          <w:szCs w:val="22"/>
        </w:rPr>
        <w:t xml:space="preserve">s, the </w:t>
      </w:r>
      <w:r w:rsidRPr="00207ADC">
        <w:rPr>
          <w:rFonts w:ascii="Arial" w:hAnsi="Arial" w:cs="Arial"/>
          <w:b/>
          <w:bCs/>
          <w:sz w:val="22"/>
          <w:szCs w:val="22"/>
        </w:rPr>
        <w:t>Panel</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provided that such timetable or revised timetable shall provide for the election to be completed before 01 April in the Election Year.</w:t>
      </w:r>
    </w:p>
    <w:p w14:paraId="457935AC" w14:textId="77777777" w:rsidR="00447ED4" w:rsidRDefault="00447ED4">
      <w:pPr>
        <w:kinsoku w:val="0"/>
        <w:overflowPunct w:val="0"/>
        <w:autoSpaceDE/>
        <w:autoSpaceDN/>
        <w:adjustRightInd/>
        <w:spacing w:before="249" w:line="298" w:lineRule="exact"/>
        <w:ind w:left="2232" w:hanging="1080"/>
        <w:jc w:val="both"/>
        <w:textAlignment w:val="baseline"/>
        <w:rPr>
          <w:rFonts w:ascii="Arial" w:hAnsi="Arial" w:cs="Arial"/>
          <w:sz w:val="22"/>
          <w:szCs w:val="22"/>
        </w:rPr>
      </w:pPr>
      <w:r>
        <w:rPr>
          <w:rFonts w:ascii="Arial" w:hAnsi="Arial" w:cs="Arial"/>
          <w:sz w:val="22"/>
          <w:szCs w:val="22"/>
        </w:rPr>
        <w:t xml:space="preserve">A1.1.2.3 A nomination or voting paper received by the </w:t>
      </w:r>
      <w:r w:rsidRPr="00207ADC">
        <w:rPr>
          <w:rFonts w:ascii="Arial" w:hAnsi="Arial" w:cs="Arial"/>
          <w:b/>
          <w:bCs/>
          <w:sz w:val="22"/>
          <w:szCs w:val="22"/>
        </w:rPr>
        <w:t>Secretary</w:t>
      </w:r>
      <w:r>
        <w:rPr>
          <w:rFonts w:ascii="Arial" w:hAnsi="Arial" w:cs="Arial"/>
          <w:sz w:val="22"/>
          <w:szCs w:val="22"/>
        </w:rPr>
        <w:t xml:space="preserve"> later than the respective required date under the Election Timetable (subject</w:t>
      </w:r>
    </w:p>
    <w:p w14:paraId="560CDCC1" w14:textId="77777777" w:rsidR="00447ED4" w:rsidRDefault="00447ED4">
      <w:pPr>
        <w:widowControl/>
        <w:rPr>
          <w:sz w:val="24"/>
          <w:szCs w:val="24"/>
        </w:rPr>
        <w:sectPr w:rsidR="00447ED4">
          <w:pgSz w:w="12240" w:h="15840"/>
          <w:pgMar w:top="700" w:right="1382" w:bottom="686" w:left="1978" w:header="720" w:footer="720" w:gutter="0"/>
          <w:cols w:space="720"/>
          <w:noEndnote/>
        </w:sectPr>
      </w:pPr>
    </w:p>
    <w:p w14:paraId="467DBDB7" w14:textId="0E721327" w:rsidR="00447ED4" w:rsidRDefault="00487F60">
      <w:pPr>
        <w:kinsoku w:val="0"/>
        <w:overflowPunct w:val="0"/>
        <w:autoSpaceDE/>
        <w:autoSpaceDN/>
        <w:adjustRightInd/>
        <w:spacing w:line="268" w:lineRule="exact"/>
        <w:ind w:left="2808"/>
        <w:jc w:val="both"/>
        <w:textAlignment w:val="baseline"/>
        <w:rPr>
          <w:rFonts w:ascii="Arial" w:hAnsi="Arial" w:cs="Arial"/>
          <w:sz w:val="22"/>
          <w:szCs w:val="22"/>
        </w:rPr>
      </w:pPr>
      <w:r>
        <w:rPr>
          <w:noProof/>
        </w:rPr>
        <mc:AlternateContent>
          <mc:Choice Requires="wps">
            <w:drawing>
              <wp:anchor distT="0" distB="0" distL="0" distR="0" simplePos="0" relativeHeight="251658242" behindDoc="0" locked="0" layoutInCell="0" allowOverlap="1" wp14:anchorId="3DB7F936" wp14:editId="6432DDC1">
                <wp:simplePos x="0" y="0"/>
                <wp:positionH relativeFrom="page">
                  <wp:posOffset>3670935</wp:posOffset>
                </wp:positionH>
                <wp:positionV relativeFrom="page">
                  <wp:posOffset>9368155</wp:posOffset>
                </wp:positionV>
                <wp:extent cx="314960" cy="162560"/>
                <wp:effectExtent l="0" t="0" r="0" b="0"/>
                <wp:wrapSquare wrapText="bothSides"/>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3CC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7F936" id="Text Box 46" o:spid="_x0000_s1028" type="#_x0000_t202" style="position:absolute;left:0;text-align:left;margin-left:289.05pt;margin-top:737.65pt;width:24.8pt;height:12.8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" o:allowincell="f" stroked="f">
                <v:fill opacity="0"/>
                <v:textbox inset="0,0,0,0">
                  <w:txbxContent>
                    <w:p w14:paraId="39A3CC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v:textbox>
                <w10:wrap type="square" anchorx="page" anchory="page"/>
              </v:shape>
            </w:pict>
          </mc:Fallback>
        </mc:AlternateContent>
      </w:r>
      <w:r w:rsidR="00447ED4">
        <w:rPr>
          <w:rFonts w:ascii="Arial" w:hAnsi="Arial" w:cs="Arial"/>
          <w:sz w:val="22"/>
          <w:szCs w:val="22"/>
        </w:rPr>
        <w:t>to any revision under Paragraph A1.1.2.2) shall be disregarded in the election.</w:t>
      </w:r>
    </w:p>
    <w:p w14:paraId="60E3FB02" w14:textId="77777777" w:rsidR="00447ED4" w:rsidRDefault="00447ED4">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Pr>
          <w:rFonts w:ascii="Arial" w:hAnsi="Arial" w:cs="Arial"/>
          <w:spacing w:val="-2"/>
          <w:sz w:val="22"/>
          <w:szCs w:val="22"/>
        </w:rPr>
        <w:t>A1.2.</w:t>
      </w:r>
      <w:r>
        <w:rPr>
          <w:rFonts w:ascii="Arial" w:hAnsi="Arial" w:cs="Arial"/>
          <w:spacing w:val="-2"/>
          <w:sz w:val="22"/>
          <w:szCs w:val="22"/>
        </w:rPr>
        <w:tab/>
      </w:r>
      <w:r>
        <w:rPr>
          <w:rFonts w:ascii="Arial" w:hAnsi="Arial" w:cs="Arial"/>
          <w:b/>
          <w:bCs/>
          <w:spacing w:val="-2"/>
          <w:sz w:val="23"/>
          <w:szCs w:val="23"/>
        </w:rPr>
        <w:t>CANDIDATES</w:t>
      </w:r>
    </w:p>
    <w:p w14:paraId="25215A4A" w14:textId="77777777" w:rsidR="00447ED4" w:rsidRDefault="00447ED4">
      <w:pPr>
        <w:kinsoku w:val="0"/>
        <w:overflowPunct w:val="0"/>
        <w:autoSpaceDE/>
        <w:autoSpaceDN/>
        <w:adjustRightInd/>
        <w:spacing w:before="276" w:line="267" w:lineRule="exact"/>
        <w:ind w:left="720"/>
        <w:textAlignment w:val="baseline"/>
        <w:rPr>
          <w:rFonts w:ascii="Arial" w:hAnsi="Arial" w:cs="Arial"/>
          <w:b/>
          <w:bCs/>
          <w:spacing w:val="7"/>
          <w:sz w:val="23"/>
          <w:szCs w:val="23"/>
        </w:rPr>
      </w:pPr>
      <w:r>
        <w:rPr>
          <w:rFonts w:ascii="Arial" w:hAnsi="Arial" w:cs="Arial"/>
          <w:spacing w:val="7"/>
          <w:sz w:val="22"/>
          <w:szCs w:val="22"/>
        </w:rPr>
        <w:t xml:space="preserve">A1.2.1 </w:t>
      </w:r>
      <w:r>
        <w:rPr>
          <w:rFonts w:ascii="Arial" w:hAnsi="Arial" w:cs="Arial"/>
          <w:b/>
          <w:bCs/>
          <w:spacing w:val="7"/>
          <w:sz w:val="23"/>
          <w:szCs w:val="23"/>
        </w:rPr>
        <w:t>Nominations</w:t>
      </w:r>
    </w:p>
    <w:p w14:paraId="0B918534" w14:textId="77777777" w:rsidR="00447ED4" w:rsidRDefault="00447ED4">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Pr>
          <w:rFonts w:ascii="Arial" w:hAnsi="Arial" w:cs="Arial"/>
          <w:sz w:val="22"/>
          <w:szCs w:val="22"/>
        </w:rPr>
        <w:t>A1.2.1.1</w:t>
      </w:r>
      <w:r>
        <w:rPr>
          <w:rFonts w:ascii="Arial" w:hAnsi="Arial" w:cs="Arial"/>
          <w:sz w:val="22"/>
          <w:szCs w:val="22"/>
        </w:rPr>
        <w:tab/>
        <w:t>Nominations for candidates shall be made in accordance with the</w:t>
      </w:r>
    </w:p>
    <w:p w14:paraId="68AFD7D5" w14:textId="77777777" w:rsidR="00447ED4" w:rsidRDefault="00447ED4">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CF7EC35" w14:textId="77777777" w:rsidR="00447ED4" w:rsidRDefault="00447ED4">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Pr>
          <w:rFonts w:ascii="Arial" w:hAnsi="Arial" w:cs="Arial"/>
          <w:sz w:val="22"/>
          <w:szCs w:val="22"/>
        </w:rPr>
        <w:t xml:space="preserve">A1.2.1.2 Subject to Paragraph A1.1.1.3, each </w:t>
      </w:r>
      <w:r w:rsidRPr="00207ADC">
        <w:rPr>
          <w:rFonts w:ascii="Arial" w:hAnsi="Arial" w:cs="Arial"/>
          <w:b/>
          <w:bCs/>
          <w:sz w:val="22"/>
          <w:szCs w:val="22"/>
        </w:rPr>
        <w:t>Offshore Transmission Owner</w:t>
      </w:r>
      <w:r>
        <w:rPr>
          <w:rFonts w:ascii="Arial" w:hAnsi="Arial" w:cs="Arial"/>
          <w:sz w:val="22"/>
          <w:szCs w:val="22"/>
        </w:rPr>
        <w:t xml:space="preserve"> may nominate one candidate for election by giving notice to the </w:t>
      </w:r>
      <w:r w:rsidRPr="00207ADC">
        <w:rPr>
          <w:rFonts w:ascii="Arial" w:hAnsi="Arial" w:cs="Arial"/>
          <w:b/>
          <w:bCs/>
          <w:sz w:val="22"/>
          <w:szCs w:val="22"/>
        </w:rPr>
        <w:t>Secretary</w:t>
      </w:r>
      <w:r>
        <w:rPr>
          <w:rFonts w:ascii="Arial" w:hAnsi="Arial" w:cs="Arial"/>
          <w:sz w:val="22"/>
          <w:szCs w:val="22"/>
        </w:rPr>
        <w:t>.</w:t>
      </w:r>
    </w:p>
    <w:p w14:paraId="0E2D8154" w14:textId="77777777" w:rsidR="00447ED4" w:rsidRDefault="00447ED4">
      <w:pPr>
        <w:kinsoku w:val="0"/>
        <w:overflowPunct w:val="0"/>
        <w:autoSpaceDE/>
        <w:autoSpaceDN/>
        <w:adjustRightInd/>
        <w:spacing w:before="282" w:line="267" w:lineRule="exact"/>
        <w:ind w:left="720"/>
        <w:textAlignment w:val="baseline"/>
        <w:rPr>
          <w:rFonts w:ascii="Arial" w:hAnsi="Arial" w:cs="Arial"/>
          <w:b/>
          <w:bCs/>
          <w:spacing w:val="4"/>
          <w:sz w:val="23"/>
          <w:szCs w:val="23"/>
        </w:rPr>
      </w:pPr>
      <w:r>
        <w:rPr>
          <w:rFonts w:ascii="Arial" w:hAnsi="Arial" w:cs="Arial"/>
          <w:spacing w:val="4"/>
          <w:sz w:val="22"/>
          <w:szCs w:val="22"/>
        </w:rPr>
        <w:t xml:space="preserve">A1.2.2 </w:t>
      </w:r>
      <w:r>
        <w:rPr>
          <w:rFonts w:ascii="Arial" w:hAnsi="Arial" w:cs="Arial"/>
          <w:b/>
          <w:bCs/>
          <w:spacing w:val="4"/>
          <w:sz w:val="23"/>
          <w:szCs w:val="23"/>
        </w:rPr>
        <w:t>List of candidates</w:t>
      </w:r>
    </w:p>
    <w:p w14:paraId="02C71F5A" w14:textId="77777777" w:rsidR="00447ED4" w:rsidRDefault="00447ED4">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Pr>
          <w:rFonts w:ascii="Arial" w:hAnsi="Arial" w:cs="Arial"/>
          <w:sz w:val="22"/>
          <w:szCs w:val="22"/>
        </w:rPr>
        <w:t xml:space="preserve">A1.2.2.1 The </w:t>
      </w:r>
      <w:r w:rsidRPr="00207ADC">
        <w:rPr>
          <w:rFonts w:ascii="Arial" w:hAnsi="Arial" w:cs="Arial"/>
          <w:b/>
          <w:bCs/>
          <w:sz w:val="22"/>
          <w:szCs w:val="22"/>
        </w:rPr>
        <w:t>Secretary</w:t>
      </w:r>
      <w:r>
        <w:rPr>
          <w:rFonts w:ascii="Arial" w:hAnsi="Arial" w:cs="Arial"/>
          <w:sz w:val="22"/>
          <w:szCs w:val="22"/>
        </w:rPr>
        <w:t xml:space="preserve"> shall draw up a list of the nominated candidates and circulate the list to all </w:t>
      </w:r>
      <w:r w:rsidRPr="00207ADC">
        <w:rPr>
          <w:rFonts w:ascii="Arial" w:hAnsi="Arial" w:cs="Arial"/>
          <w:b/>
          <w:bCs/>
          <w:sz w:val="22"/>
          <w:szCs w:val="22"/>
        </w:rPr>
        <w:t>Offshore Transmission Owner</w:t>
      </w:r>
      <w:r>
        <w:rPr>
          <w:rFonts w:ascii="Arial" w:hAnsi="Arial" w:cs="Arial"/>
          <w:sz w:val="22"/>
          <w:szCs w:val="22"/>
        </w:rPr>
        <w:t>s by the date specified in the Election Timetable.</w:t>
      </w:r>
    </w:p>
    <w:p w14:paraId="2C0A7D23" w14:textId="77777777" w:rsidR="00447ED4" w:rsidRDefault="00447ED4">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Pr>
          <w:rFonts w:ascii="Arial" w:hAnsi="Arial" w:cs="Arial"/>
          <w:sz w:val="22"/>
          <w:szCs w:val="22"/>
        </w:rPr>
        <w:t xml:space="preserve">A1.2.2.2 The list shall specify the </w:t>
      </w:r>
      <w:r w:rsidRPr="00207ADC">
        <w:rPr>
          <w:rFonts w:ascii="Arial" w:hAnsi="Arial" w:cs="Arial"/>
          <w:b/>
          <w:bCs/>
          <w:sz w:val="22"/>
          <w:szCs w:val="22"/>
        </w:rPr>
        <w:t>Offshore Transmission Owner</w:t>
      </w:r>
      <w:r>
        <w:rPr>
          <w:rFonts w:ascii="Arial" w:hAnsi="Arial" w:cs="Arial"/>
          <w:sz w:val="22"/>
          <w:szCs w:val="22"/>
        </w:rPr>
        <w:t xml:space="preserve"> by whom each candidate was nominated and any affiliations which the candidate may wish to have drawn to the attention of </w:t>
      </w:r>
      <w:r w:rsidRPr="00207ADC">
        <w:rPr>
          <w:rFonts w:ascii="Arial" w:hAnsi="Arial" w:cs="Arial"/>
          <w:b/>
          <w:bCs/>
          <w:sz w:val="22"/>
          <w:szCs w:val="22"/>
        </w:rPr>
        <w:t>Offshore Transmission Owners</w:t>
      </w:r>
      <w:r>
        <w:rPr>
          <w:rFonts w:ascii="Arial" w:hAnsi="Arial" w:cs="Arial"/>
          <w:sz w:val="22"/>
          <w:szCs w:val="22"/>
        </w:rPr>
        <w:t>.</w:t>
      </w:r>
    </w:p>
    <w:p w14:paraId="296F7F76"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A1.2.2.3 Except where Paragraphs A1.4.3 or A1.4.4 apply, if two (2) or fewer candidates are nominated no further steps in the election shall take place and such candidate(s) shall be treated as elected as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 xml:space="preserve">Members </w:t>
      </w:r>
      <w:r>
        <w:rPr>
          <w:rFonts w:ascii="Arial" w:hAnsi="Arial" w:cs="Arial"/>
          <w:sz w:val="22"/>
          <w:szCs w:val="22"/>
        </w:rPr>
        <w:t>and Paragraph A1.3.2.4 shall apply in relation to such candidate(s).</w:t>
      </w:r>
    </w:p>
    <w:p w14:paraId="357990E2" w14:textId="77777777" w:rsidR="00447ED4" w:rsidRDefault="00447ED4">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Pr>
          <w:rFonts w:ascii="Arial" w:hAnsi="Arial" w:cs="Arial"/>
          <w:sz w:val="22"/>
          <w:szCs w:val="22"/>
        </w:rPr>
        <w:t xml:space="preserve">A1.2.2.4 Where Paragraph A1.4.3 applies, if only one (1) candidate is nominated, no further steps in the election shall take place and such candidate shall be treated as elected as a </w:t>
      </w:r>
      <w:r w:rsidRPr="00207ADC">
        <w:rPr>
          <w:rFonts w:ascii="Arial" w:hAnsi="Arial" w:cs="Arial"/>
          <w:b/>
          <w:bCs/>
          <w:sz w:val="22"/>
          <w:szCs w:val="22"/>
        </w:rPr>
        <w:t>Member</w:t>
      </w:r>
      <w:r>
        <w:rPr>
          <w:rFonts w:ascii="Arial" w:hAnsi="Arial" w:cs="Arial"/>
          <w:sz w:val="22"/>
          <w:szCs w:val="22"/>
        </w:rPr>
        <w:t xml:space="preserve"> and Paragraph A1.3.2.4 shall apply in relation to such candidate.</w:t>
      </w:r>
    </w:p>
    <w:p w14:paraId="13B7FEBA" w14:textId="77777777" w:rsidR="00447ED4" w:rsidRDefault="00447ED4">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Pr>
          <w:rFonts w:ascii="Arial" w:hAnsi="Arial" w:cs="Arial"/>
          <w:spacing w:val="-1"/>
          <w:sz w:val="22"/>
          <w:szCs w:val="22"/>
        </w:rPr>
        <w:t xml:space="preserve">A1.2.2.5 Where Paragraph A1.4.4 applies, if two (2) or fewer candidates are nominated, no further steps in the election shall take place and such candidate(s) shall be treated as elected as Alternate </w:t>
      </w:r>
      <w:r w:rsidRPr="00207ADC">
        <w:rPr>
          <w:rFonts w:ascii="Arial" w:hAnsi="Arial" w:cs="Arial"/>
          <w:b/>
          <w:bCs/>
          <w:spacing w:val="-1"/>
          <w:sz w:val="22"/>
          <w:szCs w:val="22"/>
        </w:rPr>
        <w:t>Members</w:t>
      </w:r>
      <w:r>
        <w:rPr>
          <w:rFonts w:ascii="Arial" w:hAnsi="Arial" w:cs="Arial"/>
          <w:spacing w:val="-1"/>
          <w:sz w:val="22"/>
          <w:szCs w:val="22"/>
        </w:rPr>
        <w:t xml:space="preserve"> and Paragraph A1.3.2.4 shall apply in relation to such candidate(s).</w:t>
      </w:r>
    </w:p>
    <w:p w14:paraId="14B3EA22" w14:textId="77777777" w:rsidR="00447ED4" w:rsidRDefault="00447ED4">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Pr>
          <w:rFonts w:ascii="Arial" w:hAnsi="Arial" w:cs="Arial"/>
          <w:spacing w:val="-1"/>
          <w:sz w:val="22"/>
          <w:szCs w:val="22"/>
        </w:rPr>
        <w:t>A1.3</w:t>
      </w:r>
      <w:r>
        <w:rPr>
          <w:rFonts w:ascii="Arial" w:hAnsi="Arial" w:cs="Arial"/>
          <w:spacing w:val="-1"/>
          <w:sz w:val="22"/>
          <w:szCs w:val="22"/>
        </w:rPr>
        <w:tab/>
      </w:r>
      <w:r>
        <w:rPr>
          <w:rFonts w:ascii="Arial" w:hAnsi="Arial" w:cs="Arial"/>
          <w:b/>
          <w:bCs/>
          <w:spacing w:val="-1"/>
          <w:sz w:val="23"/>
          <w:szCs w:val="23"/>
        </w:rPr>
        <w:t>VOTING</w:t>
      </w:r>
    </w:p>
    <w:p w14:paraId="5529D58B" w14:textId="77777777" w:rsidR="00447ED4" w:rsidRDefault="00447ED4">
      <w:pPr>
        <w:kinsoku w:val="0"/>
        <w:overflowPunct w:val="0"/>
        <w:autoSpaceDE/>
        <w:autoSpaceDN/>
        <w:adjustRightInd/>
        <w:spacing w:before="276" w:line="267" w:lineRule="exact"/>
        <w:ind w:left="720"/>
        <w:textAlignment w:val="baseline"/>
        <w:rPr>
          <w:rFonts w:ascii="Arial" w:hAnsi="Arial" w:cs="Arial"/>
          <w:b/>
          <w:bCs/>
          <w:spacing w:val="6"/>
          <w:sz w:val="23"/>
          <w:szCs w:val="23"/>
        </w:rPr>
      </w:pPr>
      <w:r>
        <w:rPr>
          <w:rFonts w:ascii="Arial" w:hAnsi="Arial" w:cs="Arial"/>
          <w:spacing w:val="6"/>
          <w:sz w:val="22"/>
          <w:szCs w:val="22"/>
        </w:rPr>
        <w:t xml:space="preserve">A1.3.1 </w:t>
      </w:r>
      <w:r>
        <w:rPr>
          <w:rFonts w:ascii="Arial" w:hAnsi="Arial" w:cs="Arial"/>
          <w:b/>
          <w:bCs/>
          <w:spacing w:val="6"/>
          <w:sz w:val="23"/>
          <w:szCs w:val="23"/>
        </w:rPr>
        <w:t>Voting papers</w:t>
      </w:r>
    </w:p>
    <w:p w14:paraId="40F2225E" w14:textId="77777777" w:rsidR="00447ED4" w:rsidRDefault="00447ED4">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Pr>
          <w:rFonts w:ascii="Arial" w:hAnsi="Arial" w:cs="Arial"/>
          <w:sz w:val="22"/>
          <w:szCs w:val="22"/>
        </w:rPr>
        <w:t>A1.3.1.1 Voting papers shall be submitted in accordance with the Election Timetable.</w:t>
      </w:r>
    </w:p>
    <w:p w14:paraId="241D4711" w14:textId="77777777" w:rsidR="00447ED4" w:rsidRDefault="00447ED4">
      <w:pPr>
        <w:widowControl/>
        <w:rPr>
          <w:sz w:val="24"/>
          <w:szCs w:val="24"/>
        </w:rPr>
        <w:sectPr w:rsidR="00447ED4">
          <w:pgSz w:w="12240" w:h="15840"/>
          <w:pgMar w:top="720" w:right="1398" w:bottom="691" w:left="1402" w:header="720" w:footer="720" w:gutter="0"/>
          <w:cols w:space="720"/>
          <w:noEndnote/>
        </w:sectPr>
      </w:pPr>
    </w:p>
    <w:p w14:paraId="123C25A1" w14:textId="446F6FE4" w:rsidR="00447ED4" w:rsidRDefault="00487F60">
      <w:pPr>
        <w:kinsoku w:val="0"/>
        <w:overflowPunct w:val="0"/>
        <w:autoSpaceDE/>
        <w:autoSpaceDN/>
        <w:adjustRightInd/>
        <w:spacing w:line="406" w:lineRule="exact"/>
        <w:ind w:left="72" w:right="432" w:firstLine="936"/>
        <w:textAlignment w:val="baseline"/>
        <w:rPr>
          <w:rFonts w:ascii="Arial" w:hAnsi="Arial" w:cs="Arial"/>
          <w:b/>
          <w:bCs/>
          <w:sz w:val="23"/>
          <w:szCs w:val="23"/>
        </w:rPr>
      </w:pPr>
      <w:r>
        <w:rPr>
          <w:noProof/>
        </w:rPr>
        <mc:AlternateContent>
          <mc:Choice Requires="wps">
            <w:drawing>
              <wp:anchor distT="0" distB="0" distL="0" distR="0" simplePos="0" relativeHeight="251658243" behindDoc="0" locked="0" layoutInCell="0" allowOverlap="1" wp14:anchorId="55E06448" wp14:editId="23606780">
                <wp:simplePos x="0" y="0"/>
                <wp:positionH relativeFrom="page">
                  <wp:posOffset>3670935</wp:posOffset>
                </wp:positionH>
                <wp:positionV relativeFrom="page">
                  <wp:posOffset>9368155</wp:posOffset>
                </wp:positionV>
                <wp:extent cx="314960" cy="161925"/>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42EBC0"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06448" id="Text Box 45" o:spid="_x0000_s1029" type="#_x0000_t202" style="position:absolute;left:0;text-align:left;margin-left:289.05pt;margin-top:737.65pt;width:24.8pt;height:12.7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" o:allowincell="f" stroked="f">
                <v:fill opacity="0"/>
                <v:textbox inset="0,0,0,0">
                  <w:txbxContent>
                    <w:p w14:paraId="6E42EBC0"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v:textbox>
                <w10:wrap type="square" anchorx="page" anchory="page"/>
              </v:shape>
            </w:pict>
          </mc:Fallback>
        </mc:AlternateContent>
      </w:r>
      <w:r w:rsidR="00447ED4">
        <w:rPr>
          <w:rFonts w:ascii="Arial" w:hAnsi="Arial" w:cs="Arial"/>
          <w:sz w:val="22"/>
          <w:szCs w:val="22"/>
        </w:rPr>
        <w:t xml:space="preserve">A1.3.1.2 Each </w:t>
      </w:r>
      <w:r w:rsidR="00447ED4" w:rsidRPr="00207ADC">
        <w:rPr>
          <w:rFonts w:ascii="Arial" w:hAnsi="Arial" w:cs="Arial"/>
          <w:b/>
          <w:bCs/>
          <w:sz w:val="22"/>
          <w:szCs w:val="22"/>
        </w:rPr>
        <w:t>Offshore Transmission Owner</w:t>
      </w:r>
      <w:r w:rsidR="00447ED4">
        <w:rPr>
          <w:rFonts w:ascii="Arial" w:hAnsi="Arial" w:cs="Arial"/>
          <w:sz w:val="22"/>
          <w:szCs w:val="22"/>
        </w:rPr>
        <w:t xml:space="preserve"> may submit one voting paper. A1.3.2 </w:t>
      </w:r>
      <w:r w:rsidR="00447ED4">
        <w:rPr>
          <w:rFonts w:ascii="Arial" w:hAnsi="Arial" w:cs="Arial"/>
          <w:b/>
          <w:bCs/>
          <w:sz w:val="23"/>
          <w:szCs w:val="23"/>
        </w:rPr>
        <w:t>Preference votes and voting rounds</w:t>
      </w:r>
    </w:p>
    <w:p w14:paraId="287C4BC9" w14:textId="77777777" w:rsidR="00447ED4" w:rsidRDefault="00447ED4">
      <w:pPr>
        <w:kinsoku w:val="0"/>
        <w:overflowPunct w:val="0"/>
        <w:autoSpaceDE/>
        <w:autoSpaceDN/>
        <w:adjustRightInd/>
        <w:spacing w:before="220" w:line="302" w:lineRule="exact"/>
        <w:ind w:left="2160" w:right="72" w:hanging="1152"/>
        <w:textAlignment w:val="baseline"/>
        <w:rPr>
          <w:rFonts w:ascii="Arial" w:hAnsi="Arial" w:cs="Arial"/>
          <w:sz w:val="22"/>
          <w:szCs w:val="22"/>
        </w:rPr>
      </w:pPr>
      <w:r>
        <w:rPr>
          <w:rFonts w:ascii="Arial" w:hAnsi="Arial" w:cs="Arial"/>
          <w:sz w:val="22"/>
          <w:szCs w:val="22"/>
        </w:rPr>
        <w:t xml:space="preserve">A1.3.2.1 </w:t>
      </w:r>
      <w:r w:rsidR="00BF06F4">
        <w:rPr>
          <w:rFonts w:ascii="Arial" w:hAnsi="Arial" w:cs="Arial"/>
          <w:sz w:val="22"/>
          <w:szCs w:val="22"/>
        </w:rPr>
        <w:t xml:space="preserve">    </w:t>
      </w:r>
      <w:r>
        <w:rPr>
          <w:rFonts w:ascii="Arial" w:hAnsi="Arial" w:cs="Arial"/>
          <w:sz w:val="22"/>
          <w:szCs w:val="22"/>
        </w:rPr>
        <w:t xml:space="preserve">Each </w:t>
      </w:r>
      <w:r w:rsidRPr="00207ADC">
        <w:rPr>
          <w:rFonts w:ascii="Arial" w:hAnsi="Arial" w:cs="Arial"/>
          <w:b/>
          <w:bCs/>
          <w:sz w:val="22"/>
          <w:szCs w:val="22"/>
        </w:rPr>
        <w:t>Offshore Transmission Owner</w:t>
      </w:r>
      <w:r>
        <w:rPr>
          <w:rFonts w:ascii="Arial" w:hAnsi="Arial" w:cs="Arial"/>
          <w:sz w:val="22"/>
          <w:szCs w:val="22"/>
        </w:rPr>
        <w:t xml:space="preserve"> submitting a voting paper shall vote by indicating on the voting paper a first, second and third preference ("Preference Votes") among the candidates.</w:t>
      </w:r>
    </w:p>
    <w:p w14:paraId="43741DA2" w14:textId="77777777" w:rsidR="00447ED4" w:rsidRDefault="00447ED4">
      <w:pPr>
        <w:kinsoku w:val="0"/>
        <w:overflowPunct w:val="0"/>
        <w:autoSpaceDE/>
        <w:autoSpaceDN/>
        <w:adjustRightInd/>
        <w:spacing w:before="238" w:line="300" w:lineRule="exact"/>
        <w:ind w:left="2160" w:right="72" w:hanging="1152"/>
        <w:textAlignment w:val="baseline"/>
        <w:rPr>
          <w:rFonts w:ascii="Arial" w:hAnsi="Arial" w:cs="Arial"/>
          <w:sz w:val="22"/>
          <w:szCs w:val="22"/>
        </w:rPr>
      </w:pPr>
      <w:r>
        <w:rPr>
          <w:rFonts w:ascii="Arial" w:hAnsi="Arial" w:cs="Arial"/>
          <w:sz w:val="22"/>
          <w:szCs w:val="22"/>
        </w:rPr>
        <w:t xml:space="preserve">A1.3.2.2 </w:t>
      </w:r>
      <w:r w:rsidR="00BF06F4">
        <w:rPr>
          <w:rFonts w:ascii="Arial" w:hAnsi="Arial" w:cs="Arial"/>
          <w:sz w:val="22"/>
          <w:szCs w:val="22"/>
        </w:rPr>
        <w:t xml:space="preserve">    </w:t>
      </w:r>
      <w:r>
        <w:rPr>
          <w:rFonts w:ascii="Arial" w:hAnsi="Arial" w:cs="Arial"/>
          <w:sz w:val="22"/>
          <w:szCs w:val="22"/>
        </w:rPr>
        <w:t>A voting paper need not indicate a second, or a third, preference, but the same candidate may not receive more than one Preference Vote in a voting paper.</w:t>
      </w:r>
    </w:p>
    <w:p w14:paraId="58A1B1DB" w14:textId="77777777" w:rsidR="00447ED4" w:rsidRDefault="00447ED4">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Pr>
          <w:rFonts w:ascii="Arial" w:hAnsi="Arial" w:cs="Arial"/>
          <w:sz w:val="22"/>
          <w:szCs w:val="22"/>
        </w:rPr>
        <w:t xml:space="preserve">A1.3.2.3 </w:t>
      </w:r>
      <w:r w:rsidR="00BF06F4">
        <w:rPr>
          <w:rFonts w:ascii="Arial" w:hAnsi="Arial" w:cs="Arial"/>
          <w:sz w:val="22"/>
          <w:szCs w:val="22"/>
        </w:rPr>
        <w:t xml:space="preserve">   </w:t>
      </w:r>
      <w:r>
        <w:rPr>
          <w:rFonts w:ascii="Arial" w:hAnsi="Arial" w:cs="Arial"/>
          <w:sz w:val="22"/>
          <w:szCs w:val="22"/>
        </w:rPr>
        <w:t>Candidates shall be elected in three voting rounds (together where necessary with a further round under Paragraph A1.3.6) in accordance with the further provisions of this Paragraph A1.3.</w:t>
      </w:r>
    </w:p>
    <w:p w14:paraId="4E310EE0" w14:textId="77777777" w:rsidR="00447ED4" w:rsidRDefault="00447ED4" w:rsidP="00207ADC">
      <w:pPr>
        <w:kinsoku w:val="0"/>
        <w:overflowPunct w:val="0"/>
        <w:autoSpaceDE/>
        <w:autoSpaceDN/>
        <w:adjustRightInd/>
        <w:spacing w:before="238" w:line="300" w:lineRule="exact"/>
        <w:ind w:left="2127" w:hanging="1119"/>
        <w:textAlignment w:val="baseline"/>
        <w:rPr>
          <w:rFonts w:ascii="Arial" w:hAnsi="Arial" w:cs="Arial"/>
          <w:sz w:val="22"/>
          <w:szCs w:val="22"/>
        </w:rPr>
      </w:pPr>
      <w:r>
        <w:rPr>
          <w:rFonts w:ascii="Arial" w:hAnsi="Arial" w:cs="Arial"/>
          <w:sz w:val="22"/>
          <w:szCs w:val="22"/>
        </w:rPr>
        <w:t xml:space="preserve">A1.3.2.4 </w:t>
      </w:r>
      <w:r w:rsidR="00BF06F4">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Secretary</w:t>
      </w:r>
      <w:r>
        <w:rPr>
          <w:rFonts w:ascii="Arial" w:hAnsi="Arial" w:cs="Arial"/>
          <w:sz w:val="22"/>
          <w:szCs w:val="22"/>
        </w:rPr>
        <w:t xml:space="preserve"> shall determine which candidates are elected and announce (to the </w:t>
      </w:r>
      <w:r w:rsidRPr="00207ADC">
        <w:rPr>
          <w:rFonts w:ascii="Arial" w:hAnsi="Arial" w:cs="Arial"/>
          <w:b/>
          <w:bCs/>
          <w:sz w:val="22"/>
          <w:szCs w:val="22"/>
        </w:rPr>
        <w:t>Authority</w:t>
      </w:r>
      <w:r>
        <w:rPr>
          <w:rFonts w:ascii="Arial" w:hAnsi="Arial" w:cs="Arial"/>
          <w:sz w:val="22"/>
          <w:szCs w:val="22"/>
        </w:rPr>
        <w:t xml:space="preserve"> and all </w:t>
      </w:r>
      <w:r w:rsidRPr="00207ADC">
        <w:rPr>
          <w:rFonts w:ascii="Arial" w:hAnsi="Arial" w:cs="Arial"/>
          <w:b/>
          <w:bCs/>
          <w:sz w:val="22"/>
          <w:szCs w:val="22"/>
        </w:rPr>
        <w:t>Offshore Transmission Owners</w:t>
      </w:r>
      <w:r>
        <w:rPr>
          <w:rFonts w:ascii="Arial" w:hAnsi="Arial" w:cs="Arial"/>
          <w:sz w:val="22"/>
          <w:szCs w:val="22"/>
        </w:rPr>
        <w:t>) the results of the election in accordance with the Election Timetable.</w:t>
      </w:r>
    </w:p>
    <w:p w14:paraId="4B148BEE" w14:textId="77777777" w:rsidR="00447ED4" w:rsidRDefault="00447ED4" w:rsidP="00BF06F4">
      <w:pPr>
        <w:tabs>
          <w:tab w:val="left" w:pos="1008"/>
          <w:tab w:val="decimal" w:pos="1134"/>
          <w:tab w:val="left" w:pos="2127"/>
        </w:tabs>
        <w:kinsoku w:val="0"/>
        <w:overflowPunct w:val="0"/>
        <w:autoSpaceDE/>
        <w:autoSpaceDN/>
        <w:adjustRightInd/>
        <w:spacing w:before="285" w:line="253" w:lineRule="exact"/>
        <w:ind w:left="1008"/>
        <w:textAlignment w:val="baseline"/>
        <w:rPr>
          <w:rFonts w:ascii="Arial" w:hAnsi="Arial" w:cs="Arial"/>
          <w:sz w:val="22"/>
          <w:szCs w:val="22"/>
        </w:rPr>
      </w:pPr>
      <w:r>
        <w:rPr>
          <w:rFonts w:ascii="Arial" w:hAnsi="Arial" w:cs="Arial"/>
          <w:sz w:val="22"/>
          <w:szCs w:val="22"/>
        </w:rPr>
        <w:t>A1.3.2.5</w:t>
      </w:r>
      <w:r>
        <w:rPr>
          <w:rFonts w:ascii="Arial" w:hAnsi="Arial" w:cs="Arial"/>
          <w:sz w:val="22"/>
          <w:szCs w:val="22"/>
        </w:rPr>
        <w:tab/>
        <w:t xml:space="preserve">The </w:t>
      </w:r>
      <w:r w:rsidRPr="00207ADC">
        <w:rPr>
          <w:rFonts w:ascii="Arial" w:hAnsi="Arial" w:cs="Arial"/>
          <w:b/>
          <w:bCs/>
          <w:sz w:val="22"/>
          <w:szCs w:val="22"/>
        </w:rPr>
        <w:t>Secretary</w:t>
      </w:r>
      <w:r>
        <w:rPr>
          <w:rFonts w:ascii="Arial" w:hAnsi="Arial" w:cs="Arial"/>
          <w:sz w:val="22"/>
          <w:szCs w:val="22"/>
        </w:rPr>
        <w:t xml:space="preserve"> shall not disclose the Preference Votes cast by</w:t>
      </w:r>
    </w:p>
    <w:p w14:paraId="6E48FA28" w14:textId="77777777" w:rsidR="00447ED4" w:rsidRDefault="00447ED4" w:rsidP="00BF06F4">
      <w:pPr>
        <w:tabs>
          <w:tab w:val="left" w:pos="1008"/>
          <w:tab w:val="decimal" w:pos="1134"/>
        </w:tabs>
        <w:kinsoku w:val="0"/>
        <w:overflowPunct w:val="0"/>
        <w:autoSpaceDE/>
        <w:autoSpaceDN/>
        <w:adjustRightInd/>
        <w:spacing w:before="6" w:line="299" w:lineRule="exact"/>
        <w:ind w:left="2160" w:right="72"/>
        <w:jc w:val="both"/>
        <w:textAlignment w:val="baseline"/>
        <w:rPr>
          <w:rFonts w:ascii="Arial" w:hAnsi="Arial" w:cs="Arial"/>
          <w:sz w:val="22"/>
          <w:szCs w:val="22"/>
        </w:rPr>
      </w:pPr>
      <w:r w:rsidRPr="00207ADC">
        <w:rPr>
          <w:rFonts w:ascii="Arial" w:hAnsi="Arial" w:cs="Arial"/>
          <w:b/>
          <w:bCs/>
          <w:sz w:val="22"/>
          <w:szCs w:val="22"/>
        </w:rPr>
        <w:t>Offshore Transmission Owners</w:t>
      </w:r>
      <w:r>
        <w:rPr>
          <w:rFonts w:ascii="Arial" w:hAnsi="Arial" w:cs="Arial"/>
          <w:sz w:val="22"/>
          <w:szCs w:val="22"/>
        </w:rPr>
        <w:t xml:space="preserve"> or received by candidates; but a </w:t>
      </w:r>
      <w:r w:rsidRPr="00207ADC">
        <w:rPr>
          <w:rFonts w:ascii="Arial" w:hAnsi="Arial" w:cs="Arial"/>
          <w:b/>
          <w:bCs/>
          <w:sz w:val="22"/>
          <w:szCs w:val="22"/>
        </w:rPr>
        <w:t>Offshore Transmission Owner</w:t>
      </w:r>
      <w:r>
        <w:rPr>
          <w:rFonts w:ascii="Arial" w:hAnsi="Arial" w:cs="Arial"/>
          <w:sz w:val="22"/>
          <w:szCs w:val="22"/>
        </w:rPr>
        <w:t xml:space="preserve"> may request that the </w:t>
      </w:r>
      <w:r w:rsidRPr="00207ADC">
        <w:rPr>
          <w:rFonts w:ascii="Arial" w:hAnsi="Arial" w:cs="Arial"/>
          <w:b/>
          <w:bCs/>
          <w:sz w:val="22"/>
          <w:szCs w:val="22"/>
        </w:rPr>
        <w:t>Authority</w:t>
      </w:r>
      <w:r>
        <w:rPr>
          <w:rFonts w:ascii="Arial" w:hAnsi="Arial" w:cs="Arial"/>
          <w:sz w:val="22"/>
          <w:szCs w:val="22"/>
        </w:rPr>
        <w:t xml:space="preserve"> scrutinise the conduct of the election, provided that such </w:t>
      </w:r>
      <w:r w:rsidRPr="00207ADC">
        <w:rPr>
          <w:rFonts w:ascii="Arial" w:hAnsi="Arial" w:cs="Arial"/>
          <w:b/>
          <w:bCs/>
          <w:sz w:val="22"/>
          <w:szCs w:val="22"/>
        </w:rPr>
        <w:t>Offshore Transmission Owner</w:t>
      </w:r>
      <w:r>
        <w:rPr>
          <w:rFonts w:ascii="Arial" w:hAnsi="Arial" w:cs="Arial"/>
          <w:sz w:val="22"/>
          <w:szCs w:val="22"/>
        </w:rPr>
        <w:t xml:space="preserve"> shall bear the costs incurred by the </w:t>
      </w:r>
      <w:r w:rsidRPr="00207ADC">
        <w:rPr>
          <w:rFonts w:ascii="Arial" w:hAnsi="Arial" w:cs="Arial"/>
          <w:b/>
          <w:bCs/>
          <w:sz w:val="22"/>
          <w:szCs w:val="22"/>
        </w:rPr>
        <w:t>Authority</w:t>
      </w:r>
      <w:r>
        <w:rPr>
          <w:rFonts w:ascii="Arial" w:hAnsi="Arial" w:cs="Arial"/>
          <w:sz w:val="22"/>
          <w:szCs w:val="22"/>
        </w:rPr>
        <w:t xml:space="preserve"> in doing so unless the </w:t>
      </w:r>
      <w:r w:rsidRPr="00207ADC">
        <w:rPr>
          <w:rFonts w:ascii="Arial" w:hAnsi="Arial" w:cs="Arial"/>
          <w:b/>
          <w:bCs/>
          <w:sz w:val="22"/>
          <w:szCs w:val="22"/>
        </w:rPr>
        <w:t>Authority</w:t>
      </w:r>
      <w:r>
        <w:rPr>
          <w:rFonts w:ascii="Arial" w:hAnsi="Arial" w:cs="Arial"/>
          <w:sz w:val="22"/>
          <w:szCs w:val="22"/>
        </w:rPr>
        <w:t xml:space="preserve"> recommends that the election results should be annulled.</w:t>
      </w:r>
    </w:p>
    <w:p w14:paraId="00B1C26D" w14:textId="77777777" w:rsidR="00447ED4" w:rsidRDefault="00447ED4" w:rsidP="00207ADC">
      <w:pPr>
        <w:kinsoku w:val="0"/>
        <w:overflowPunct w:val="0"/>
        <w:autoSpaceDE/>
        <w:autoSpaceDN/>
        <w:adjustRightInd/>
        <w:spacing w:before="244" w:line="299" w:lineRule="exact"/>
        <w:ind w:left="1008"/>
        <w:jc w:val="both"/>
        <w:textAlignment w:val="baseline"/>
        <w:rPr>
          <w:rFonts w:ascii="Arial" w:hAnsi="Arial" w:cs="Arial"/>
          <w:spacing w:val="14"/>
          <w:sz w:val="22"/>
          <w:szCs w:val="22"/>
        </w:rPr>
      </w:pPr>
      <w:r>
        <w:rPr>
          <w:rFonts w:ascii="Arial" w:hAnsi="Arial" w:cs="Arial"/>
          <w:spacing w:val="14"/>
          <w:sz w:val="22"/>
          <w:szCs w:val="22"/>
        </w:rPr>
        <w:t xml:space="preserve">A1.3.2.6 </w:t>
      </w:r>
      <w:r w:rsidRPr="00207ADC">
        <w:rPr>
          <w:rFonts w:ascii="Arial" w:hAnsi="Arial" w:cs="Arial"/>
          <w:sz w:val="22"/>
          <w:szCs w:val="22"/>
        </w:rPr>
        <w:t>Further references to voting papers in this Paragraph A1.3 do not include voting papers which are invalid or are to be disregarded (i.e. voting papers not made or submitted in accordance with this Annex 1).</w:t>
      </w:r>
    </w:p>
    <w:p w14:paraId="3E7C86AC" w14:textId="77777777" w:rsidR="00447ED4" w:rsidRDefault="00447ED4">
      <w:pPr>
        <w:kinsoku w:val="0"/>
        <w:overflowPunct w:val="0"/>
        <w:autoSpaceDE/>
        <w:autoSpaceDN/>
        <w:adjustRightInd/>
        <w:spacing w:before="287" w:line="266" w:lineRule="exact"/>
        <w:ind w:left="72"/>
        <w:textAlignment w:val="baseline"/>
        <w:rPr>
          <w:rFonts w:ascii="Arial" w:hAnsi="Arial" w:cs="Arial"/>
          <w:b/>
          <w:bCs/>
          <w:spacing w:val="6"/>
          <w:sz w:val="23"/>
          <w:szCs w:val="23"/>
        </w:rPr>
      </w:pPr>
      <w:r>
        <w:rPr>
          <w:rFonts w:ascii="Arial" w:hAnsi="Arial" w:cs="Arial"/>
          <w:spacing w:val="6"/>
          <w:sz w:val="22"/>
          <w:szCs w:val="22"/>
        </w:rPr>
        <w:t xml:space="preserve">A1.3.3 </w:t>
      </w:r>
      <w:r>
        <w:rPr>
          <w:rFonts w:ascii="Arial" w:hAnsi="Arial" w:cs="Arial"/>
          <w:b/>
          <w:bCs/>
          <w:spacing w:val="6"/>
          <w:sz w:val="23"/>
          <w:szCs w:val="23"/>
        </w:rPr>
        <w:t>First voting round</w:t>
      </w:r>
    </w:p>
    <w:p w14:paraId="4A473B5E" w14:textId="77777777" w:rsidR="00447ED4" w:rsidRDefault="00447ED4">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t>A1.3.3.1</w:t>
      </w:r>
      <w:r>
        <w:rPr>
          <w:rFonts w:ascii="Arial" w:hAnsi="Arial" w:cs="Arial"/>
          <w:spacing w:val="-1"/>
          <w:sz w:val="22"/>
          <w:szCs w:val="22"/>
        </w:rPr>
        <w:tab/>
        <w:t>In the first voting round:</w:t>
      </w:r>
    </w:p>
    <w:p w14:paraId="29BD6402" w14:textId="77777777" w:rsidR="00447ED4" w:rsidRDefault="00447ED4">
      <w:pPr>
        <w:numPr>
          <w:ilvl w:val="0"/>
          <w:numId w:val="29"/>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61B278EA" w14:textId="77777777" w:rsidR="00447ED4" w:rsidRDefault="00447ED4">
      <w:pPr>
        <w:numPr>
          <w:ilvl w:val="0"/>
          <w:numId w:val="29"/>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the first round qualifying total shall be: ( T / N ) + 1</w:t>
      </w:r>
    </w:p>
    <w:p w14:paraId="16D5A132" w14:textId="77777777" w:rsidR="00447ED4" w:rsidRDefault="00447ED4">
      <w:pPr>
        <w:kinsoku w:val="0"/>
        <w:overflowPunct w:val="0"/>
        <w:autoSpaceDE/>
        <w:autoSpaceDN/>
        <w:adjustRightInd/>
        <w:spacing w:before="343" w:line="253" w:lineRule="exact"/>
        <w:ind w:left="2520"/>
        <w:textAlignment w:val="baseline"/>
        <w:rPr>
          <w:rFonts w:ascii="Arial" w:hAnsi="Arial" w:cs="Arial"/>
          <w:spacing w:val="8"/>
          <w:sz w:val="22"/>
          <w:szCs w:val="22"/>
        </w:rPr>
      </w:pPr>
      <w:r>
        <w:rPr>
          <w:rFonts w:ascii="Arial" w:hAnsi="Arial" w:cs="Arial"/>
          <w:spacing w:val="8"/>
          <w:sz w:val="22"/>
          <w:szCs w:val="22"/>
        </w:rPr>
        <w:t>Where</w:t>
      </w:r>
    </w:p>
    <w:p w14:paraId="1C95BC21" w14:textId="77777777" w:rsidR="00447ED4" w:rsidRDefault="00447ED4">
      <w:pPr>
        <w:widowControl/>
        <w:rPr>
          <w:sz w:val="24"/>
          <w:szCs w:val="24"/>
        </w:rPr>
        <w:sectPr w:rsidR="00447ED4">
          <w:pgSz w:w="12240" w:h="15840"/>
          <w:pgMar w:top="700" w:right="1310" w:bottom="691" w:left="2050" w:header="720" w:footer="720" w:gutter="0"/>
          <w:cols w:space="720"/>
          <w:noEndnote/>
        </w:sectPr>
      </w:pPr>
    </w:p>
    <w:p w14:paraId="375F03F9" w14:textId="6A5702C7" w:rsidR="00447ED4" w:rsidRDefault="00487F60">
      <w:pPr>
        <w:kinsoku w:val="0"/>
        <w:overflowPunct w:val="0"/>
        <w:autoSpaceDE/>
        <w:autoSpaceDN/>
        <w:adjustRightInd/>
        <w:spacing w:line="267" w:lineRule="exact"/>
        <w:ind w:left="2520" w:right="720"/>
        <w:textAlignment w:val="baseline"/>
        <w:rPr>
          <w:rFonts w:ascii="Arial" w:hAnsi="Arial" w:cs="Arial"/>
          <w:sz w:val="22"/>
          <w:szCs w:val="22"/>
        </w:rPr>
      </w:pPr>
      <w:r>
        <w:rPr>
          <w:noProof/>
        </w:rPr>
        <mc:AlternateContent>
          <mc:Choice Requires="wps">
            <w:drawing>
              <wp:anchor distT="0" distB="0" distL="0" distR="0" simplePos="0" relativeHeight="251658244" behindDoc="0" locked="0" layoutInCell="0" allowOverlap="1" wp14:anchorId="1C740BEE" wp14:editId="26962D5D">
                <wp:simplePos x="0" y="0"/>
                <wp:positionH relativeFrom="page">
                  <wp:posOffset>3670935</wp:posOffset>
                </wp:positionH>
                <wp:positionV relativeFrom="page">
                  <wp:posOffset>9368155</wp:posOffset>
                </wp:positionV>
                <wp:extent cx="314960" cy="161290"/>
                <wp:effectExtent l="0" t="0" r="0" b="0"/>
                <wp:wrapSquare wrapText="bothSides"/>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4013F"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40BEE" id="Text Box 44" o:spid="_x0000_s1030" type="#_x0000_t202" style="position:absolute;left:0;text-align:left;margin-left:289.05pt;margin-top:737.65pt;width:24.8pt;height:12.7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" o:allowincell="f" stroked="f">
                <v:fill opacity="0"/>
                <v:textbox inset="0,0,0,0">
                  <w:txbxContent>
                    <w:p w14:paraId="7AB4013F"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v:textbox>
                <w10:wrap type="square" anchorx="page" anchory="page"/>
              </v:shape>
            </w:pict>
          </mc:Fallback>
        </mc:AlternateContent>
      </w:r>
      <w:r w:rsidR="00447ED4">
        <w:rPr>
          <w:rFonts w:ascii="Arial" w:hAnsi="Arial" w:cs="Arial"/>
          <w:sz w:val="22"/>
          <w:szCs w:val="22"/>
        </w:rPr>
        <w:t>T is the total number of first Preference Votes in all voting papers;</w:t>
      </w:r>
    </w:p>
    <w:p w14:paraId="532833F5" w14:textId="77777777" w:rsidR="00447ED4" w:rsidRDefault="00447ED4">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Members</w:t>
      </w:r>
    </w:p>
    <w:p w14:paraId="485E294D" w14:textId="77777777" w:rsidR="00447ED4" w:rsidRDefault="00447ED4">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Alternate </w:t>
      </w:r>
      <w:r w:rsidRPr="00207ADC">
        <w:rPr>
          <w:rFonts w:ascii="Arial" w:hAnsi="Arial" w:cs="Arial"/>
          <w:b/>
          <w:bCs/>
          <w:sz w:val="22"/>
          <w:szCs w:val="22"/>
        </w:rPr>
        <w:t xml:space="preserve">Members </w:t>
      </w:r>
      <w:r>
        <w:rPr>
          <w:rFonts w:ascii="Arial" w:hAnsi="Arial" w:cs="Arial"/>
          <w:sz w:val="22"/>
          <w:szCs w:val="22"/>
        </w:rPr>
        <w:t>to be elected.</w:t>
      </w:r>
    </w:p>
    <w:p w14:paraId="5F634D02" w14:textId="77777777" w:rsidR="00447ED4" w:rsidRDefault="00447ED4">
      <w:pPr>
        <w:tabs>
          <w:tab w:val="decimal" w:pos="1656"/>
          <w:tab w:val="left" w:pos="2232"/>
        </w:tabs>
        <w:kinsoku w:val="0"/>
        <w:overflowPunct w:val="0"/>
        <w:autoSpaceDE/>
        <w:autoSpaceDN/>
        <w:adjustRightInd/>
        <w:spacing w:before="286" w:line="252" w:lineRule="exact"/>
        <w:ind w:left="1008"/>
        <w:textAlignment w:val="baseline"/>
        <w:rPr>
          <w:rFonts w:ascii="Arial" w:hAnsi="Arial" w:cs="Arial"/>
          <w:spacing w:val="-1"/>
          <w:sz w:val="22"/>
          <w:szCs w:val="22"/>
        </w:rPr>
      </w:pPr>
      <w:r>
        <w:rPr>
          <w:rFonts w:ascii="Arial" w:hAnsi="Arial" w:cs="Arial"/>
          <w:spacing w:val="-1"/>
          <w:sz w:val="22"/>
          <w:szCs w:val="22"/>
        </w:rPr>
        <w:tab/>
        <w:t>A1.3.3.2</w:t>
      </w:r>
      <w:r>
        <w:rPr>
          <w:rFonts w:ascii="Arial" w:hAnsi="Arial" w:cs="Arial"/>
          <w:spacing w:val="-1"/>
          <w:sz w:val="22"/>
          <w:szCs w:val="22"/>
        </w:rPr>
        <w:tab/>
        <w:t>If the number of first Preference Votes allocated to any candidate is</w:t>
      </w:r>
    </w:p>
    <w:p w14:paraId="7F8E1DFD" w14:textId="77777777" w:rsidR="00447ED4" w:rsidRDefault="00447ED4">
      <w:pPr>
        <w:kinsoku w:val="0"/>
        <w:overflowPunct w:val="0"/>
        <w:autoSpaceDE/>
        <w:autoSpaceDN/>
        <w:adjustRightInd/>
        <w:spacing w:before="4" w:line="298" w:lineRule="exact"/>
        <w:ind w:left="2232" w:right="936"/>
        <w:textAlignment w:val="baseline"/>
        <w:rPr>
          <w:rFonts w:ascii="Arial" w:hAnsi="Arial" w:cs="Arial"/>
          <w:sz w:val="22"/>
          <w:szCs w:val="22"/>
        </w:rPr>
      </w:pPr>
      <w:r>
        <w:rPr>
          <w:rFonts w:ascii="Arial" w:hAnsi="Arial" w:cs="Arial"/>
          <w:sz w:val="22"/>
          <w:szCs w:val="22"/>
        </w:rPr>
        <w:t>equal to or greater than the first round qualifying total, that candidate shall be elected.</w:t>
      </w:r>
    </w:p>
    <w:p w14:paraId="0A217211" w14:textId="77777777" w:rsidR="00447ED4" w:rsidRDefault="00447ED4">
      <w:pPr>
        <w:kinsoku w:val="0"/>
        <w:overflowPunct w:val="0"/>
        <w:autoSpaceDE/>
        <w:autoSpaceDN/>
        <w:adjustRightInd/>
        <w:spacing w:before="288" w:line="269" w:lineRule="exact"/>
        <w:ind w:left="72"/>
        <w:textAlignment w:val="baseline"/>
        <w:rPr>
          <w:rFonts w:ascii="Arial" w:hAnsi="Arial" w:cs="Arial"/>
          <w:b/>
          <w:bCs/>
          <w:spacing w:val="5"/>
          <w:sz w:val="23"/>
          <w:szCs w:val="23"/>
        </w:rPr>
      </w:pPr>
      <w:r>
        <w:rPr>
          <w:rFonts w:ascii="Arial" w:hAnsi="Arial" w:cs="Arial"/>
          <w:spacing w:val="5"/>
          <w:sz w:val="22"/>
          <w:szCs w:val="22"/>
        </w:rPr>
        <w:t xml:space="preserve">A1.3.4 </w:t>
      </w:r>
      <w:r>
        <w:rPr>
          <w:rFonts w:ascii="Arial" w:hAnsi="Arial" w:cs="Arial"/>
          <w:b/>
          <w:bCs/>
          <w:spacing w:val="5"/>
          <w:sz w:val="23"/>
          <w:szCs w:val="23"/>
        </w:rPr>
        <w:t>Second voting round</w:t>
      </w:r>
    </w:p>
    <w:p w14:paraId="4021B318" w14:textId="77777777" w:rsidR="00447ED4" w:rsidRDefault="00447ED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t>A1.3.4.1</w:t>
      </w:r>
      <w:r>
        <w:rPr>
          <w:rFonts w:ascii="Arial" w:hAnsi="Arial" w:cs="Arial"/>
          <w:spacing w:val="-2"/>
          <w:sz w:val="22"/>
          <w:szCs w:val="22"/>
        </w:rPr>
        <w:tab/>
        <w:t>In the second voting round:</w:t>
      </w:r>
    </w:p>
    <w:p w14:paraId="67E06D0B" w14:textId="77777777" w:rsidR="00447ED4" w:rsidRDefault="00447ED4">
      <w:pPr>
        <w:numPr>
          <w:ilvl w:val="0"/>
          <w:numId w:val="30"/>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the remaining candidates are those which were not elected in the first voting round;</w:t>
      </w:r>
    </w:p>
    <w:p w14:paraId="27C42A38" w14:textId="77777777" w:rsidR="00447ED4" w:rsidRDefault="00447ED4">
      <w:pPr>
        <w:numPr>
          <w:ilvl w:val="0"/>
          <w:numId w:val="30"/>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the remaining voting papers are voting papers other than those under which the first Preference Votes were for candidates elected in the first voting round;</w:t>
      </w:r>
    </w:p>
    <w:p w14:paraId="2B947D69" w14:textId="77777777" w:rsidR="00447ED4" w:rsidRDefault="00447ED4">
      <w:pPr>
        <w:numPr>
          <w:ilvl w:val="0"/>
          <w:numId w:val="30"/>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the number of first and second Preference Votes allocated under all remaining voting papers to each remaining candidate shall be determined;</w:t>
      </w:r>
    </w:p>
    <w:p w14:paraId="7A9C0187" w14:textId="77777777" w:rsidR="00447ED4" w:rsidRDefault="00447ED4">
      <w:pPr>
        <w:numPr>
          <w:ilvl w:val="0"/>
          <w:numId w:val="30"/>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the second round qualifying total shall be ( T' / N' ) + 1</w:t>
      </w:r>
    </w:p>
    <w:p w14:paraId="4DF396D2" w14:textId="77777777" w:rsidR="00447ED4" w:rsidRDefault="00447ED4">
      <w:pPr>
        <w:kinsoku w:val="0"/>
        <w:overflowPunct w:val="0"/>
        <w:autoSpaceDE/>
        <w:autoSpaceDN/>
        <w:adjustRightInd/>
        <w:spacing w:before="343" w:line="252" w:lineRule="exact"/>
        <w:ind w:left="2520"/>
        <w:textAlignment w:val="baseline"/>
        <w:rPr>
          <w:rFonts w:ascii="Arial" w:hAnsi="Arial" w:cs="Arial"/>
          <w:spacing w:val="12"/>
          <w:sz w:val="22"/>
          <w:szCs w:val="22"/>
        </w:rPr>
      </w:pPr>
      <w:r>
        <w:rPr>
          <w:rFonts w:ascii="Arial" w:hAnsi="Arial" w:cs="Arial"/>
          <w:spacing w:val="12"/>
          <w:sz w:val="22"/>
          <w:szCs w:val="22"/>
        </w:rPr>
        <w:t>Where</w:t>
      </w:r>
    </w:p>
    <w:p w14:paraId="14EDDD05" w14:textId="77777777" w:rsidR="00447ED4" w:rsidRDefault="00447ED4">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T' is the total number of first Preference Votes and second Preference Votes allocated under all remaining voting papers;</w:t>
      </w:r>
    </w:p>
    <w:p w14:paraId="0444BD6C" w14:textId="77777777" w:rsidR="00447ED4" w:rsidRDefault="00447ED4">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Pr="00207ADC">
        <w:rPr>
          <w:rFonts w:ascii="Arial" w:hAnsi="Arial" w:cs="Arial"/>
          <w:b/>
          <w:bCs/>
          <w:spacing w:val="-2"/>
          <w:sz w:val="22"/>
          <w:szCs w:val="22"/>
        </w:rPr>
        <w:t>Members</w:t>
      </w:r>
      <w:r>
        <w:rPr>
          <w:rFonts w:ascii="Arial" w:hAnsi="Arial" w:cs="Arial"/>
          <w:spacing w:val="-2"/>
          <w:sz w:val="22"/>
          <w:szCs w:val="22"/>
        </w:rPr>
        <w:t xml:space="preserve"> and/or Alternate </w:t>
      </w:r>
      <w:r w:rsidRPr="00207ADC">
        <w:rPr>
          <w:rFonts w:ascii="Arial" w:hAnsi="Arial" w:cs="Arial"/>
          <w:b/>
          <w:bCs/>
          <w:spacing w:val="-2"/>
          <w:sz w:val="22"/>
          <w:szCs w:val="22"/>
        </w:rPr>
        <w:t xml:space="preserve">Members </w:t>
      </w:r>
      <w:r>
        <w:rPr>
          <w:rFonts w:ascii="Arial" w:hAnsi="Arial" w:cs="Arial"/>
          <w:spacing w:val="-2"/>
          <w:sz w:val="22"/>
          <w:szCs w:val="22"/>
        </w:rPr>
        <w:t>remaining to be elected after the first voting round.</w:t>
      </w:r>
    </w:p>
    <w:p w14:paraId="5C2378FA" w14:textId="77777777" w:rsidR="00447ED4" w:rsidRDefault="00447ED4">
      <w:pPr>
        <w:tabs>
          <w:tab w:val="decimal" w:pos="1656"/>
          <w:tab w:val="left" w:pos="2232"/>
        </w:tabs>
        <w:kinsoku w:val="0"/>
        <w:overflowPunct w:val="0"/>
        <w:autoSpaceDE/>
        <w:autoSpaceDN/>
        <w:adjustRightInd/>
        <w:spacing w:before="286" w:line="252" w:lineRule="exact"/>
        <w:ind w:left="1008"/>
        <w:textAlignment w:val="baseline"/>
        <w:rPr>
          <w:rFonts w:ascii="Arial" w:hAnsi="Arial" w:cs="Arial"/>
          <w:sz w:val="22"/>
          <w:szCs w:val="22"/>
        </w:rPr>
      </w:pPr>
      <w:r>
        <w:rPr>
          <w:rFonts w:ascii="Arial" w:hAnsi="Arial" w:cs="Arial"/>
          <w:sz w:val="22"/>
          <w:szCs w:val="22"/>
        </w:rPr>
        <w:tab/>
        <w:t>A1.3.4.2</w:t>
      </w:r>
      <w:r>
        <w:rPr>
          <w:rFonts w:ascii="Arial" w:hAnsi="Arial" w:cs="Arial"/>
          <w:sz w:val="22"/>
          <w:szCs w:val="22"/>
        </w:rPr>
        <w:tab/>
        <w:t>If the number of first and second Preference Votes allocated to any</w:t>
      </w:r>
    </w:p>
    <w:p w14:paraId="57E4F71F" w14:textId="77777777" w:rsidR="00447ED4" w:rsidRDefault="00447ED4">
      <w:pPr>
        <w:kinsoku w:val="0"/>
        <w:overflowPunct w:val="0"/>
        <w:autoSpaceDE/>
        <w:autoSpaceDN/>
        <w:adjustRightInd/>
        <w:spacing w:before="4" w:line="298" w:lineRule="exact"/>
        <w:ind w:left="2232" w:right="360"/>
        <w:textAlignment w:val="baseline"/>
        <w:rPr>
          <w:rFonts w:ascii="Arial" w:hAnsi="Arial" w:cs="Arial"/>
          <w:sz w:val="22"/>
          <w:szCs w:val="22"/>
        </w:rPr>
      </w:pPr>
      <w:r>
        <w:rPr>
          <w:rFonts w:ascii="Arial" w:hAnsi="Arial" w:cs="Arial"/>
          <w:sz w:val="22"/>
          <w:szCs w:val="22"/>
        </w:rPr>
        <w:t>remaining candidate is equal to or greater than the second round qualifying total, that candidate shall be elected.</w:t>
      </w:r>
    </w:p>
    <w:p w14:paraId="05E9341C" w14:textId="77777777" w:rsidR="00447ED4" w:rsidRDefault="00447ED4">
      <w:pPr>
        <w:kinsoku w:val="0"/>
        <w:overflowPunct w:val="0"/>
        <w:autoSpaceDE/>
        <w:autoSpaceDN/>
        <w:adjustRightInd/>
        <w:spacing w:before="288" w:line="269" w:lineRule="exact"/>
        <w:ind w:left="72"/>
        <w:textAlignment w:val="baseline"/>
        <w:rPr>
          <w:rFonts w:ascii="Arial" w:hAnsi="Arial" w:cs="Arial"/>
          <w:b/>
          <w:bCs/>
          <w:spacing w:val="6"/>
          <w:sz w:val="23"/>
          <w:szCs w:val="23"/>
        </w:rPr>
      </w:pPr>
      <w:r>
        <w:rPr>
          <w:rFonts w:ascii="Arial" w:hAnsi="Arial" w:cs="Arial"/>
          <w:spacing w:val="6"/>
          <w:sz w:val="22"/>
          <w:szCs w:val="22"/>
        </w:rPr>
        <w:t xml:space="preserve">A1.3.5 </w:t>
      </w:r>
      <w:r>
        <w:rPr>
          <w:rFonts w:ascii="Arial" w:hAnsi="Arial" w:cs="Arial"/>
          <w:b/>
          <w:bCs/>
          <w:spacing w:val="6"/>
          <w:sz w:val="23"/>
          <w:szCs w:val="23"/>
        </w:rPr>
        <w:t>Third voting round</w:t>
      </w:r>
    </w:p>
    <w:p w14:paraId="5E80D376" w14:textId="77777777" w:rsidR="00447ED4" w:rsidRDefault="00447ED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t>A1.3.5.1</w:t>
      </w:r>
      <w:r>
        <w:rPr>
          <w:rFonts w:ascii="Arial" w:hAnsi="Arial" w:cs="Arial"/>
          <w:spacing w:val="-2"/>
          <w:sz w:val="22"/>
          <w:szCs w:val="22"/>
        </w:rPr>
        <w:tab/>
        <w:t>In the third voting round:</w:t>
      </w:r>
    </w:p>
    <w:p w14:paraId="0F3D460A" w14:textId="77777777" w:rsidR="00447ED4" w:rsidRDefault="00447ED4">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(a) the remaining candidates are those which were not elected in the first or second voting rounds;</w:t>
      </w:r>
    </w:p>
    <w:p w14:paraId="3CB49DE3" w14:textId="77777777" w:rsidR="00447ED4" w:rsidRDefault="00447ED4">
      <w:pPr>
        <w:widowControl/>
        <w:rPr>
          <w:sz w:val="24"/>
          <w:szCs w:val="24"/>
        </w:rPr>
        <w:sectPr w:rsidR="00447ED4">
          <w:pgSz w:w="12240" w:h="15840"/>
          <w:pgMar w:top="720" w:right="1334" w:bottom="691" w:left="2026" w:header="720" w:footer="720" w:gutter="0"/>
          <w:cols w:space="720"/>
          <w:noEndnote/>
        </w:sectPr>
      </w:pPr>
    </w:p>
    <w:p w14:paraId="7819E667" w14:textId="1793DA7C" w:rsidR="00447ED4" w:rsidRDefault="00487F60">
      <w:pPr>
        <w:numPr>
          <w:ilvl w:val="0"/>
          <w:numId w:val="31"/>
        </w:numPr>
        <w:kinsoku w:val="0"/>
        <w:overflowPunct w:val="0"/>
        <w:autoSpaceDE/>
        <w:autoSpaceDN/>
        <w:adjustRightInd/>
        <w:spacing w:line="279" w:lineRule="exact"/>
        <w:jc w:val="both"/>
        <w:textAlignment w:val="baseline"/>
        <w:rPr>
          <w:rFonts w:ascii="Arial" w:hAnsi="Arial" w:cs="Arial"/>
          <w:sz w:val="22"/>
          <w:szCs w:val="22"/>
        </w:rPr>
      </w:pPr>
      <w:r>
        <w:rPr>
          <w:noProof/>
        </w:rPr>
        <mc:AlternateContent>
          <mc:Choice Requires="wps">
            <w:drawing>
              <wp:anchor distT="0" distB="0" distL="0" distR="0" simplePos="0" relativeHeight="251658245" behindDoc="0" locked="0" layoutInCell="0" allowOverlap="1" wp14:anchorId="2AFA60E9" wp14:editId="27843FE4">
                <wp:simplePos x="0" y="0"/>
                <wp:positionH relativeFrom="page">
                  <wp:posOffset>3670935</wp:posOffset>
                </wp:positionH>
                <wp:positionV relativeFrom="page">
                  <wp:posOffset>9371330</wp:posOffset>
                </wp:positionV>
                <wp:extent cx="314960" cy="161290"/>
                <wp:effectExtent l="0" t="0" r="0" b="0"/>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BAD60"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A60E9" id="Text Box 43" o:spid="_x0000_s1031" type="#_x0000_t202" style="position:absolute;left:0;text-align:left;margin-left:289.05pt;margin-top:737.9pt;width:24.8pt;height:12.7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HAilvgBAADdAwAADgAAAAAAAAAAAAAAAAAu&#10;AgAAZHJzL2Uyb0RvYy54bWxQSwECLQAUAAYACAAAACEAIqccG98AAAANAQAADwAAAAAAAAAAAAAA&#10;AABSBAAAZHJzL2Rvd25yZXYueG1sUEsFBgAAAAAEAAQA8wAAAF4FAAAAAA==&#10;" o:allowincell="f" stroked="f">
                <v:fill opacity="0"/>
                <v:textbox inset="0,0,0,0">
                  <w:txbxContent>
                    <w:p w14:paraId="432BAD60"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v:textbox>
                <w10:wrap type="square" anchorx="page" anchory="page"/>
              </v:shape>
            </w:pict>
          </mc:Fallback>
        </mc:AlternateContent>
      </w:r>
      <w:r w:rsidR="00447ED4">
        <w:rPr>
          <w:rFonts w:ascii="Arial" w:hAnsi="Arial" w:cs="Arial"/>
          <w:sz w:val="22"/>
          <w:szCs w:val="22"/>
        </w:rPr>
        <w:t>the remaining voting papers are voting papers other than those under which the first or second Preference Votes were for candidates elected in the first or second voting rounds;</w:t>
      </w:r>
    </w:p>
    <w:p w14:paraId="14A8EE90" w14:textId="77777777" w:rsidR="00447ED4" w:rsidRDefault="00447ED4">
      <w:pPr>
        <w:numPr>
          <w:ilvl w:val="0"/>
          <w:numId w:val="31"/>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the number of first, second and third Preference Votes allocated under all remaining voting papers to each remaining candidate shall be determined;</w:t>
      </w:r>
    </w:p>
    <w:p w14:paraId="2FD4C894" w14:textId="77777777" w:rsidR="00447ED4" w:rsidRDefault="00447ED4">
      <w:pPr>
        <w:numPr>
          <w:ilvl w:val="0"/>
          <w:numId w:val="31"/>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the third round qualifying total shall be ( T" / N" ) + 1</w:t>
      </w:r>
    </w:p>
    <w:p w14:paraId="111FAD6F" w14:textId="77777777" w:rsidR="00447ED4" w:rsidRDefault="00447ED4">
      <w:pPr>
        <w:kinsoku w:val="0"/>
        <w:overflowPunct w:val="0"/>
        <w:autoSpaceDE/>
        <w:autoSpaceDN/>
        <w:adjustRightInd/>
        <w:spacing w:before="343" w:line="252" w:lineRule="exact"/>
        <w:ind w:left="2520"/>
        <w:textAlignment w:val="baseline"/>
        <w:rPr>
          <w:rFonts w:ascii="Arial" w:hAnsi="Arial" w:cs="Arial"/>
          <w:spacing w:val="11"/>
          <w:sz w:val="22"/>
          <w:szCs w:val="22"/>
        </w:rPr>
      </w:pPr>
      <w:r>
        <w:rPr>
          <w:rFonts w:ascii="Arial" w:hAnsi="Arial" w:cs="Arial"/>
          <w:spacing w:val="11"/>
          <w:sz w:val="22"/>
          <w:szCs w:val="22"/>
        </w:rPr>
        <w:t>Where</w:t>
      </w:r>
    </w:p>
    <w:p w14:paraId="074D42BC" w14:textId="77777777" w:rsidR="00447ED4" w:rsidRDefault="00447ED4">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T" is the total number of first Preference Votes, second Preference Votes and third Preference Votes allocated under all remaining voting papers;</w:t>
      </w:r>
    </w:p>
    <w:p w14:paraId="3A05DDBF" w14:textId="77777777" w:rsidR="00447ED4" w:rsidRDefault="00447ED4">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Pr="00207ADC">
        <w:rPr>
          <w:rFonts w:ascii="Arial" w:hAnsi="Arial" w:cs="Arial"/>
          <w:b/>
          <w:bCs/>
          <w:sz w:val="22"/>
          <w:szCs w:val="22"/>
        </w:rPr>
        <w:t>Members</w:t>
      </w:r>
      <w:r>
        <w:rPr>
          <w:rFonts w:ascii="Arial" w:hAnsi="Arial" w:cs="Arial"/>
          <w:sz w:val="22"/>
          <w:szCs w:val="22"/>
        </w:rPr>
        <w:t xml:space="preserve"> remaining to be elected after the first and second voting rounds.</w:t>
      </w:r>
    </w:p>
    <w:p w14:paraId="0E18ABC0" w14:textId="77777777" w:rsidR="00447ED4" w:rsidRDefault="00447ED4">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Pr>
          <w:rFonts w:ascii="Arial" w:hAnsi="Arial" w:cs="Arial"/>
          <w:sz w:val="22"/>
          <w:szCs w:val="22"/>
        </w:rPr>
        <w:t>A1.3.5.2</w:t>
      </w:r>
      <w:r>
        <w:rPr>
          <w:rFonts w:ascii="Arial" w:hAnsi="Arial" w:cs="Arial"/>
          <w:sz w:val="22"/>
          <w:szCs w:val="22"/>
        </w:rPr>
        <w:tab/>
        <w:t>If the number of first, second and third Preference Votes allocated</w:t>
      </w:r>
    </w:p>
    <w:p w14:paraId="6381A38A" w14:textId="77777777" w:rsidR="00447ED4" w:rsidRDefault="00447ED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to any remaining candidate is equal to or greater than the third round qualifying total, that candidate shall be elected.</w:t>
      </w:r>
    </w:p>
    <w:p w14:paraId="7F6BC736" w14:textId="77777777" w:rsidR="00447ED4" w:rsidRDefault="00447ED4">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Pr>
          <w:rFonts w:ascii="Arial" w:hAnsi="Arial" w:cs="Arial"/>
          <w:spacing w:val="-1"/>
          <w:sz w:val="22"/>
          <w:szCs w:val="22"/>
        </w:rPr>
        <w:t>A1.3.6</w:t>
      </w:r>
      <w:r>
        <w:rPr>
          <w:rFonts w:ascii="Arial" w:hAnsi="Arial" w:cs="Arial"/>
          <w:spacing w:val="-1"/>
          <w:sz w:val="22"/>
          <w:szCs w:val="22"/>
        </w:rPr>
        <w:tab/>
      </w:r>
      <w:r>
        <w:rPr>
          <w:rFonts w:ascii="Arial" w:hAnsi="Arial" w:cs="Arial"/>
          <w:b/>
          <w:bCs/>
          <w:spacing w:val="-1"/>
          <w:sz w:val="23"/>
          <w:szCs w:val="23"/>
        </w:rPr>
        <w:t>Further provisions</w:t>
      </w:r>
    </w:p>
    <w:p w14:paraId="64C659E7" w14:textId="77777777" w:rsidR="00447ED4" w:rsidRDefault="00447ED4">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Pr>
          <w:rFonts w:ascii="Arial" w:hAnsi="Arial" w:cs="Arial"/>
          <w:spacing w:val="1"/>
          <w:sz w:val="22"/>
          <w:szCs w:val="22"/>
        </w:rPr>
        <w:t>A1.3.6.1</w:t>
      </w:r>
      <w:r>
        <w:rPr>
          <w:rFonts w:ascii="Arial" w:hAnsi="Arial" w:cs="Arial"/>
          <w:spacing w:val="1"/>
          <w:sz w:val="22"/>
          <w:szCs w:val="22"/>
        </w:rPr>
        <w:tab/>
        <w:t>If after any voting round the number of candidates achieving the</w:t>
      </w:r>
    </w:p>
    <w:p w14:paraId="2873D35A" w14:textId="77777777" w:rsidR="00447ED4" w:rsidRDefault="00447ED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Pr="00207ADC">
        <w:rPr>
          <w:rFonts w:ascii="Arial" w:hAnsi="Arial" w:cs="Arial"/>
          <w:b/>
          <w:bCs/>
          <w:sz w:val="22"/>
          <w:szCs w:val="22"/>
        </w:rPr>
        <w:t>Member(s</w:t>
      </w:r>
      <w:r>
        <w:rPr>
          <w:rFonts w:ascii="Arial" w:hAnsi="Arial" w:cs="Arial"/>
          <w:sz w:val="22"/>
          <w:szCs w:val="22"/>
        </w:rPr>
        <w:t xml:space="preserve">) or Alternate </w:t>
      </w:r>
      <w:r w:rsidRPr="00207ADC">
        <w:rPr>
          <w:rFonts w:ascii="Arial" w:hAnsi="Arial" w:cs="Arial"/>
          <w:b/>
          <w:bCs/>
          <w:sz w:val="22"/>
          <w:szCs w:val="22"/>
        </w:rPr>
        <w:t>Member(s)</w:t>
      </w:r>
      <w:r>
        <w:rPr>
          <w:rFonts w:ascii="Arial" w:hAnsi="Arial" w:cs="Arial"/>
          <w:sz w:val="22"/>
          <w:szCs w:val="22"/>
        </w:rPr>
        <w:t xml:space="preserve"> remain to be elected the following tie-break provisions shall apply between the remaining candidates:</w:t>
      </w:r>
    </w:p>
    <w:p w14:paraId="7E7FF4C4" w14:textId="77777777" w:rsidR="00447ED4" w:rsidRDefault="00447ED4">
      <w:pPr>
        <w:numPr>
          <w:ilvl w:val="0"/>
          <w:numId w:val="32"/>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p>
    <w:p w14:paraId="0DDDF193" w14:textId="77777777" w:rsidR="00447ED4" w:rsidRDefault="00447ED4">
      <w:pPr>
        <w:numPr>
          <w:ilvl w:val="0"/>
          <w:numId w:val="32"/>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in the event of a tie between two or more candidates within Paragraph (a), the candidate(s) (among those tied) with the greatest number of second Preference Votes shall be elected;</w:t>
      </w:r>
    </w:p>
    <w:p w14:paraId="16895D4F" w14:textId="77777777" w:rsidR="00447ED4" w:rsidRDefault="00447ED4">
      <w:pPr>
        <w:numPr>
          <w:ilvl w:val="0"/>
          <w:numId w:val="32"/>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Pr="00207ADC">
        <w:rPr>
          <w:rFonts w:ascii="Arial" w:hAnsi="Arial" w:cs="Arial"/>
          <w:b/>
          <w:bCs/>
          <w:sz w:val="22"/>
          <w:szCs w:val="22"/>
        </w:rPr>
        <w:t>Secretary</w:t>
      </w:r>
      <w:r>
        <w:rPr>
          <w:rFonts w:ascii="Arial" w:hAnsi="Arial" w:cs="Arial"/>
          <w:sz w:val="22"/>
          <w:szCs w:val="22"/>
        </w:rPr>
        <w:t xml:space="preserve"> shall select the candidate(s) (among those tied) to be elected by drawing lots.</w:t>
      </w:r>
    </w:p>
    <w:p w14:paraId="2ECD6F6D" w14:textId="77777777" w:rsidR="00447ED4" w:rsidRDefault="00447ED4">
      <w:pPr>
        <w:widowControl/>
        <w:rPr>
          <w:sz w:val="24"/>
          <w:szCs w:val="24"/>
        </w:rPr>
        <w:sectPr w:rsidR="00447ED4">
          <w:pgSz w:w="12240" w:h="15840"/>
          <w:pgMar w:top="720" w:right="1392" w:bottom="686" w:left="1968" w:header="720" w:footer="720" w:gutter="0"/>
          <w:cols w:space="720"/>
          <w:noEndnote/>
        </w:sectPr>
      </w:pPr>
    </w:p>
    <w:p w14:paraId="1A386644" w14:textId="079436FE" w:rsidR="00447ED4" w:rsidRDefault="00487F60">
      <w:pPr>
        <w:kinsoku w:val="0"/>
        <w:overflowPunct w:val="0"/>
        <w:autoSpaceDE/>
        <w:autoSpaceDN/>
        <w:adjustRightInd/>
        <w:spacing w:before="18" w:line="262" w:lineRule="exact"/>
        <w:ind w:left="504"/>
        <w:textAlignment w:val="baseline"/>
        <w:rPr>
          <w:rFonts w:ascii="Arial" w:hAnsi="Arial" w:cs="Arial"/>
          <w:b/>
          <w:bCs/>
          <w:sz w:val="23"/>
          <w:szCs w:val="23"/>
        </w:rPr>
      </w:pPr>
      <w:r>
        <w:rPr>
          <w:noProof/>
        </w:rPr>
        <mc:AlternateContent>
          <mc:Choice Requires="wps">
            <w:drawing>
              <wp:anchor distT="0" distB="0" distL="0" distR="0" simplePos="0" relativeHeight="251658246" behindDoc="0" locked="0" layoutInCell="0" allowOverlap="1" wp14:anchorId="62648E01" wp14:editId="5C9CD495">
                <wp:simplePos x="0" y="0"/>
                <wp:positionH relativeFrom="page">
                  <wp:posOffset>3670935</wp:posOffset>
                </wp:positionH>
                <wp:positionV relativeFrom="page">
                  <wp:posOffset>9368155</wp:posOffset>
                </wp:positionV>
                <wp:extent cx="314960" cy="161925"/>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811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48E01" id="Text Box 42" o:spid="_x0000_s1032" type="#_x0000_t202" style="position:absolute;left:0;text-align:left;margin-left:289.05pt;margin-top:737.65pt;width:24.8pt;height:12.7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" o:allowincell="f" stroked="f">
                <v:fill opacity="0"/>
                <v:textbox inset="0,0,0,0">
                  <w:txbxContent>
                    <w:p w14:paraId="0C5811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v:textbox>
                <w10:wrap type="square" anchorx="page" anchory="page"/>
              </v:shape>
            </w:pict>
          </mc:Fallback>
        </mc:AlternateContent>
      </w:r>
      <w:r w:rsidR="00447ED4">
        <w:rPr>
          <w:rFonts w:ascii="Arial" w:hAnsi="Arial" w:cs="Arial"/>
          <w:sz w:val="22"/>
          <w:szCs w:val="22"/>
        </w:rPr>
        <w:t xml:space="preserve">A1.3.7 </w:t>
      </w:r>
      <w:r w:rsidR="00447ED4">
        <w:rPr>
          <w:rFonts w:ascii="Arial" w:hAnsi="Arial" w:cs="Arial"/>
          <w:b/>
          <w:bCs/>
          <w:sz w:val="23"/>
          <w:szCs w:val="23"/>
        </w:rPr>
        <w:t>Members and Alternate Members</w:t>
      </w:r>
    </w:p>
    <w:p w14:paraId="00B804FD" w14:textId="77777777" w:rsidR="00447ED4" w:rsidRDefault="00447ED4">
      <w:pPr>
        <w:kinsoku w:val="0"/>
        <w:overflowPunct w:val="0"/>
        <w:autoSpaceDE/>
        <w:autoSpaceDN/>
        <w:adjustRightInd/>
        <w:spacing w:before="251" w:line="296" w:lineRule="exact"/>
        <w:ind w:left="2808" w:hanging="1152"/>
        <w:textAlignment w:val="baseline"/>
        <w:rPr>
          <w:rFonts w:ascii="Arial" w:hAnsi="Arial" w:cs="Arial"/>
          <w:sz w:val="22"/>
          <w:szCs w:val="22"/>
        </w:rPr>
      </w:pPr>
      <w:r>
        <w:rPr>
          <w:rFonts w:ascii="Arial" w:hAnsi="Arial" w:cs="Arial"/>
          <w:sz w:val="22"/>
          <w:szCs w:val="22"/>
        </w:rPr>
        <w:t xml:space="preserve">A1.3.7.1 </w:t>
      </w:r>
      <w:r w:rsidR="007F007C">
        <w:rPr>
          <w:rFonts w:ascii="Arial" w:hAnsi="Arial" w:cs="Arial"/>
          <w:sz w:val="22"/>
          <w:szCs w:val="22"/>
        </w:rPr>
        <w:t xml:space="preserve">     </w:t>
      </w:r>
      <w:r>
        <w:rPr>
          <w:rFonts w:ascii="Arial" w:hAnsi="Arial" w:cs="Arial"/>
          <w:sz w:val="22"/>
          <w:szCs w:val="22"/>
        </w:rPr>
        <w:t xml:space="preserve">Except where Paragraphs A1.4.3 or A1.4.4 apply, the two (2) candidates receiving the greatest number of votes shall be elected as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 xml:space="preserve">Members </w:t>
      </w:r>
      <w:r>
        <w:rPr>
          <w:rFonts w:ascii="Arial" w:hAnsi="Arial" w:cs="Arial"/>
          <w:sz w:val="22"/>
          <w:szCs w:val="22"/>
        </w:rPr>
        <w:t xml:space="preserve">and the next two (2) shall be elected as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w:t>
      </w:r>
    </w:p>
    <w:p w14:paraId="2EA41FEC" w14:textId="77777777" w:rsidR="00447ED4" w:rsidRDefault="00447ED4">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Pr>
          <w:rFonts w:ascii="Arial" w:hAnsi="Arial" w:cs="Arial"/>
          <w:spacing w:val="-2"/>
          <w:sz w:val="22"/>
          <w:szCs w:val="22"/>
        </w:rPr>
        <w:t xml:space="preserve">A1.3.7.2 </w:t>
      </w:r>
      <w:r w:rsidR="007F007C">
        <w:rPr>
          <w:rFonts w:ascii="Arial" w:hAnsi="Arial" w:cs="Arial"/>
          <w:spacing w:val="-2"/>
          <w:sz w:val="22"/>
          <w:szCs w:val="22"/>
        </w:rPr>
        <w:t xml:space="preserve">   </w:t>
      </w:r>
      <w:r>
        <w:rPr>
          <w:rFonts w:ascii="Arial" w:hAnsi="Arial" w:cs="Arial"/>
          <w:spacing w:val="-2"/>
          <w:sz w:val="22"/>
          <w:szCs w:val="22"/>
        </w:rPr>
        <w:t xml:space="preserve">Where Paragraph A1.4.3 applies the number of candidate(s) up to and including the number of Member Interim Vacancies receiving the greatest number of votes pursuant to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 shall be elected as </w:t>
      </w:r>
      <w:r w:rsidRPr="00207ADC">
        <w:rPr>
          <w:rFonts w:ascii="Arial" w:hAnsi="Arial" w:cs="Arial"/>
          <w:b/>
          <w:bCs/>
          <w:spacing w:val="-2"/>
          <w:sz w:val="22"/>
          <w:szCs w:val="22"/>
        </w:rPr>
        <w:t>Offshore Transmission Owners</w:t>
      </w:r>
      <w:r w:rsidRPr="007F007C">
        <w:rPr>
          <w:rFonts w:ascii="Arial" w:hAnsi="Arial" w:cs="Arial"/>
          <w:b/>
          <w:bCs/>
          <w:spacing w:val="-2"/>
          <w:sz w:val="22"/>
          <w:szCs w:val="22"/>
        </w:rPr>
        <w:t>’</w:t>
      </w:r>
      <w:r>
        <w:rPr>
          <w:rFonts w:ascii="Arial" w:hAnsi="Arial" w:cs="Arial"/>
          <w:spacing w:val="-2"/>
          <w:sz w:val="22"/>
          <w:szCs w:val="22"/>
        </w:rPr>
        <w:t xml:space="preserve"> </w:t>
      </w:r>
      <w:r w:rsidRPr="00207ADC">
        <w:rPr>
          <w:rFonts w:ascii="Arial" w:hAnsi="Arial" w:cs="Arial"/>
          <w:b/>
          <w:bCs/>
          <w:spacing w:val="-2"/>
          <w:sz w:val="22"/>
          <w:szCs w:val="22"/>
        </w:rPr>
        <w:t>Member(s)</w:t>
      </w:r>
      <w:r>
        <w:rPr>
          <w:rFonts w:ascii="Arial" w:hAnsi="Arial" w:cs="Arial"/>
          <w:spacing w:val="-2"/>
          <w:sz w:val="22"/>
          <w:szCs w:val="22"/>
        </w:rPr>
        <w:t xml:space="preserve"> and the remaining candidates up to and including the number of Alternate Member Interim Vacancies receiving the greatest number of votes shall be elected as Alternate </w:t>
      </w:r>
      <w:r w:rsidRPr="00207ADC">
        <w:rPr>
          <w:rFonts w:ascii="Arial" w:hAnsi="Arial" w:cs="Arial"/>
          <w:b/>
          <w:bCs/>
          <w:spacing w:val="-2"/>
          <w:sz w:val="22"/>
          <w:szCs w:val="22"/>
        </w:rPr>
        <w:t>Member(s</w:t>
      </w:r>
      <w:r>
        <w:rPr>
          <w:rFonts w:ascii="Arial" w:hAnsi="Arial" w:cs="Arial"/>
          <w:spacing w:val="-2"/>
          <w:sz w:val="22"/>
          <w:szCs w:val="22"/>
        </w:rPr>
        <w:t>).</w:t>
      </w:r>
    </w:p>
    <w:p w14:paraId="69697B8C" w14:textId="77777777" w:rsidR="00447ED4" w:rsidRDefault="00447ED4">
      <w:pPr>
        <w:kinsoku w:val="0"/>
        <w:overflowPunct w:val="0"/>
        <w:autoSpaceDE/>
        <w:autoSpaceDN/>
        <w:adjustRightInd/>
        <w:spacing w:before="240" w:line="302" w:lineRule="exact"/>
        <w:ind w:left="2808" w:hanging="1152"/>
        <w:jc w:val="both"/>
        <w:textAlignment w:val="baseline"/>
        <w:rPr>
          <w:rFonts w:ascii="Arial" w:hAnsi="Arial" w:cs="Arial"/>
          <w:spacing w:val="-1"/>
          <w:sz w:val="22"/>
          <w:szCs w:val="22"/>
        </w:rPr>
      </w:pPr>
      <w:r>
        <w:rPr>
          <w:rFonts w:ascii="Arial" w:hAnsi="Arial" w:cs="Arial"/>
          <w:spacing w:val="-1"/>
          <w:sz w:val="22"/>
          <w:szCs w:val="22"/>
        </w:rPr>
        <w:t xml:space="preserve">A1.3.7.3 </w:t>
      </w:r>
      <w:r w:rsidR="007F007C">
        <w:rPr>
          <w:rFonts w:ascii="Arial" w:hAnsi="Arial" w:cs="Arial"/>
          <w:spacing w:val="-1"/>
          <w:sz w:val="22"/>
          <w:szCs w:val="22"/>
        </w:rPr>
        <w:t xml:space="preserve">    </w:t>
      </w:r>
      <w:r>
        <w:rPr>
          <w:rFonts w:ascii="Arial" w:hAnsi="Arial" w:cs="Arial"/>
          <w:spacing w:val="-1"/>
          <w:sz w:val="22"/>
          <w:szCs w:val="22"/>
        </w:rPr>
        <w:t>Where Paragraph A1.4.4 applies the two (2) candidates receiving the greatest number of votes pursuant to the Alternate Election Process</w:t>
      </w:r>
    </w:p>
    <w:p w14:paraId="0EB594E6" w14:textId="77777777" w:rsidR="00447ED4" w:rsidRDefault="00447ED4">
      <w:pPr>
        <w:kinsoku w:val="0"/>
        <w:overflowPunct w:val="0"/>
        <w:autoSpaceDE/>
        <w:autoSpaceDN/>
        <w:adjustRightInd/>
        <w:spacing w:before="45" w:line="253" w:lineRule="exact"/>
        <w:ind w:left="2808"/>
        <w:textAlignment w:val="baseline"/>
        <w:rPr>
          <w:rFonts w:ascii="Arial" w:hAnsi="Arial" w:cs="Arial"/>
          <w:sz w:val="22"/>
          <w:szCs w:val="22"/>
        </w:rPr>
      </w:pPr>
      <w:r>
        <w:rPr>
          <w:rFonts w:ascii="Arial" w:hAnsi="Arial" w:cs="Arial"/>
          <w:sz w:val="22"/>
          <w:szCs w:val="22"/>
        </w:rPr>
        <w:t xml:space="preserve">shall be elected as Alternate </w:t>
      </w:r>
      <w:r w:rsidRPr="00207ADC">
        <w:rPr>
          <w:rFonts w:ascii="Arial" w:hAnsi="Arial" w:cs="Arial"/>
          <w:b/>
          <w:bCs/>
          <w:sz w:val="22"/>
          <w:szCs w:val="22"/>
        </w:rPr>
        <w:t>Members</w:t>
      </w:r>
      <w:r>
        <w:rPr>
          <w:rFonts w:ascii="Arial" w:hAnsi="Arial" w:cs="Arial"/>
          <w:sz w:val="22"/>
          <w:szCs w:val="22"/>
        </w:rPr>
        <w:t>.</w:t>
      </w:r>
    </w:p>
    <w:p w14:paraId="671DEE0E" w14:textId="77777777" w:rsidR="00447ED4" w:rsidRDefault="00447ED4">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Pr>
          <w:rFonts w:ascii="Arial" w:hAnsi="Arial" w:cs="Arial"/>
          <w:sz w:val="22"/>
          <w:szCs w:val="22"/>
        </w:rPr>
        <w:t>A1.4</w:t>
      </w:r>
      <w:r>
        <w:rPr>
          <w:rFonts w:ascii="Arial" w:hAnsi="Arial" w:cs="Arial"/>
          <w:sz w:val="22"/>
          <w:szCs w:val="22"/>
        </w:rPr>
        <w:tab/>
      </w:r>
      <w:r>
        <w:rPr>
          <w:rFonts w:ascii="Arial" w:hAnsi="Arial" w:cs="Arial"/>
          <w:b/>
          <w:bCs/>
          <w:sz w:val="23"/>
          <w:szCs w:val="23"/>
        </w:rPr>
        <w:t>VACANCIES</w:t>
      </w:r>
    </w:p>
    <w:p w14:paraId="02427943" w14:textId="77777777" w:rsidR="00447ED4" w:rsidRDefault="00447ED4">
      <w:pPr>
        <w:kinsoku w:val="0"/>
        <w:overflowPunct w:val="0"/>
        <w:autoSpaceDE/>
        <w:autoSpaceDN/>
        <w:adjustRightInd/>
        <w:spacing w:before="276" w:line="262" w:lineRule="exact"/>
        <w:ind w:left="720"/>
        <w:textAlignment w:val="baseline"/>
        <w:rPr>
          <w:rFonts w:ascii="Arial" w:hAnsi="Arial" w:cs="Arial"/>
          <w:b/>
          <w:bCs/>
          <w:spacing w:val="12"/>
          <w:sz w:val="23"/>
          <w:szCs w:val="23"/>
        </w:rPr>
      </w:pPr>
      <w:r>
        <w:rPr>
          <w:rFonts w:ascii="Arial" w:hAnsi="Arial" w:cs="Arial"/>
          <w:spacing w:val="12"/>
          <w:sz w:val="22"/>
          <w:szCs w:val="22"/>
        </w:rPr>
        <w:t xml:space="preserve">A1.4.1 </w:t>
      </w:r>
      <w:r>
        <w:rPr>
          <w:rFonts w:ascii="Arial" w:hAnsi="Arial" w:cs="Arial"/>
          <w:b/>
          <w:bCs/>
          <w:spacing w:val="12"/>
          <w:sz w:val="23"/>
          <w:szCs w:val="23"/>
        </w:rPr>
        <w:t>General</w:t>
      </w:r>
    </w:p>
    <w:p w14:paraId="4B32C193" w14:textId="77777777" w:rsidR="00447ED4" w:rsidRDefault="00447ED4">
      <w:pPr>
        <w:tabs>
          <w:tab w:val="right" w:pos="2376"/>
          <w:tab w:val="left" w:pos="2808"/>
        </w:tabs>
        <w:kinsoku w:val="0"/>
        <w:overflowPunct w:val="0"/>
        <w:autoSpaceDE/>
        <w:autoSpaceDN/>
        <w:adjustRightInd/>
        <w:spacing w:before="287" w:line="253" w:lineRule="exact"/>
        <w:ind w:left="1656"/>
        <w:textAlignment w:val="baseline"/>
        <w:rPr>
          <w:rFonts w:ascii="Arial" w:hAnsi="Arial" w:cs="Arial"/>
          <w:sz w:val="22"/>
          <w:szCs w:val="22"/>
        </w:rPr>
      </w:pPr>
      <w:r>
        <w:rPr>
          <w:rFonts w:ascii="Arial" w:hAnsi="Arial" w:cs="Arial"/>
          <w:sz w:val="22"/>
          <w:szCs w:val="22"/>
        </w:rPr>
        <w:tab/>
        <w:t>A1.4.1.1</w:t>
      </w:r>
      <w:r>
        <w:rPr>
          <w:rFonts w:ascii="Arial" w:hAnsi="Arial" w:cs="Arial"/>
          <w:sz w:val="22"/>
          <w:szCs w:val="22"/>
        </w:rPr>
        <w:tab/>
        <w:t xml:space="preserve">If a </w:t>
      </w:r>
      <w:r w:rsidRPr="00207ADC">
        <w:rPr>
          <w:rFonts w:ascii="Arial" w:hAnsi="Arial" w:cs="Arial"/>
          <w:b/>
          <w:bCs/>
          <w:sz w:val="22"/>
          <w:szCs w:val="22"/>
        </w:rPr>
        <w:t>Member</w:t>
      </w:r>
      <w:r>
        <w:rPr>
          <w:rFonts w:ascii="Arial" w:hAnsi="Arial" w:cs="Arial"/>
          <w:sz w:val="22"/>
          <w:szCs w:val="22"/>
        </w:rPr>
        <w:t xml:space="preserve"> ceases to hold office pursuant to Paragraph 4.11.1 (b)</w:t>
      </w:r>
    </w:p>
    <w:p w14:paraId="7539141F" w14:textId="77777777" w:rsidR="00447ED4" w:rsidRDefault="00447ED4">
      <w:pPr>
        <w:kinsoku w:val="0"/>
        <w:overflowPunct w:val="0"/>
        <w:autoSpaceDE/>
        <w:autoSpaceDN/>
        <w:adjustRightInd/>
        <w:spacing w:before="50" w:line="253" w:lineRule="exact"/>
        <w:ind w:left="2808"/>
        <w:textAlignment w:val="baseline"/>
        <w:rPr>
          <w:rFonts w:ascii="Arial" w:hAnsi="Arial" w:cs="Arial"/>
          <w:sz w:val="22"/>
          <w:szCs w:val="22"/>
        </w:rPr>
      </w:pPr>
      <w:r>
        <w:rPr>
          <w:rFonts w:ascii="Arial" w:hAnsi="Arial" w:cs="Arial"/>
          <w:sz w:val="22"/>
          <w:szCs w:val="22"/>
        </w:rPr>
        <w:t>(i) then Paragraph A1.4.2 shall apply.</w:t>
      </w:r>
    </w:p>
    <w:p w14:paraId="29C5D370" w14:textId="77777777" w:rsidR="00447ED4" w:rsidRDefault="00447ED4">
      <w:pPr>
        <w:tabs>
          <w:tab w:val="right" w:pos="2376"/>
          <w:tab w:val="left" w:pos="2808"/>
        </w:tabs>
        <w:kinsoku w:val="0"/>
        <w:overflowPunct w:val="0"/>
        <w:autoSpaceDE/>
        <w:autoSpaceDN/>
        <w:adjustRightInd/>
        <w:spacing w:before="284" w:line="253" w:lineRule="exact"/>
        <w:ind w:left="1656"/>
        <w:textAlignment w:val="baseline"/>
        <w:rPr>
          <w:rFonts w:ascii="Arial" w:hAnsi="Arial" w:cs="Arial"/>
          <w:spacing w:val="-1"/>
          <w:sz w:val="22"/>
          <w:szCs w:val="22"/>
        </w:rPr>
      </w:pPr>
      <w:r>
        <w:rPr>
          <w:rFonts w:ascii="Arial" w:hAnsi="Arial" w:cs="Arial"/>
          <w:spacing w:val="-1"/>
          <w:sz w:val="22"/>
          <w:szCs w:val="22"/>
        </w:rPr>
        <w:tab/>
        <w:t>A1.4.1.2</w:t>
      </w:r>
      <w:r>
        <w:rPr>
          <w:rFonts w:ascii="Arial" w:hAnsi="Arial" w:cs="Arial"/>
          <w:spacing w:val="-1"/>
          <w:sz w:val="22"/>
          <w:szCs w:val="22"/>
        </w:rPr>
        <w:tab/>
        <w:t xml:space="preserve">If a </w:t>
      </w:r>
      <w:r w:rsidRPr="00207ADC">
        <w:rPr>
          <w:rFonts w:ascii="Arial" w:hAnsi="Arial" w:cs="Arial"/>
          <w:b/>
          <w:bCs/>
          <w:spacing w:val="-1"/>
          <w:sz w:val="22"/>
          <w:szCs w:val="22"/>
        </w:rPr>
        <w:t>Member</w:t>
      </w:r>
      <w:r>
        <w:rPr>
          <w:rFonts w:ascii="Arial" w:hAnsi="Arial" w:cs="Arial"/>
          <w:spacing w:val="-1"/>
          <w:sz w:val="22"/>
          <w:szCs w:val="22"/>
        </w:rPr>
        <w:t xml:space="preserve"> ceases to hold office pursuant to Paragraph 4.11.1 (a),</w:t>
      </w:r>
    </w:p>
    <w:p w14:paraId="254D3200" w14:textId="77777777" w:rsidR="00447ED4" w:rsidRDefault="00447ED4">
      <w:pPr>
        <w:kinsoku w:val="0"/>
        <w:overflowPunct w:val="0"/>
        <w:autoSpaceDE/>
        <w:autoSpaceDN/>
        <w:adjustRightInd/>
        <w:spacing w:line="297" w:lineRule="exact"/>
        <w:ind w:left="2808"/>
        <w:jc w:val="both"/>
        <w:textAlignment w:val="baseline"/>
        <w:rPr>
          <w:rFonts w:ascii="Arial" w:hAnsi="Arial" w:cs="Arial"/>
          <w:sz w:val="22"/>
          <w:szCs w:val="22"/>
        </w:rPr>
      </w:pPr>
      <w:r>
        <w:rPr>
          <w:rFonts w:ascii="Arial" w:hAnsi="Arial" w:cs="Arial"/>
          <w:sz w:val="22"/>
          <w:szCs w:val="22"/>
        </w:rPr>
        <w:t>4.11.1 (b) (ii) to (vi) (inclusive) or 4.11.1 (c) then Paragraph A1.4.3 shall apply.</w:t>
      </w:r>
    </w:p>
    <w:p w14:paraId="1D83FA53"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A1.4.1.3 If an Alternate </w:t>
      </w:r>
      <w:r w:rsidRPr="00207ADC">
        <w:rPr>
          <w:rFonts w:ascii="Arial" w:hAnsi="Arial" w:cs="Arial"/>
          <w:b/>
          <w:bCs/>
          <w:sz w:val="22"/>
          <w:szCs w:val="22"/>
        </w:rPr>
        <w:t>Member</w:t>
      </w:r>
      <w:r>
        <w:rPr>
          <w:rFonts w:ascii="Arial" w:hAnsi="Arial" w:cs="Arial"/>
          <w:sz w:val="22"/>
          <w:szCs w:val="22"/>
        </w:rPr>
        <w:t xml:space="preserve"> ceases to hold office pursuant to Paragraph 4.11 (the “Resigning” Alternate </w:t>
      </w:r>
      <w:r w:rsidRPr="00207ADC">
        <w:rPr>
          <w:rFonts w:ascii="Arial" w:hAnsi="Arial" w:cs="Arial"/>
          <w:b/>
          <w:bCs/>
          <w:sz w:val="22"/>
          <w:szCs w:val="22"/>
        </w:rPr>
        <w:t>Member</w:t>
      </w:r>
      <w:r>
        <w:rPr>
          <w:rFonts w:ascii="Arial" w:hAnsi="Arial" w:cs="Arial"/>
          <w:sz w:val="22"/>
          <w:szCs w:val="22"/>
        </w:rPr>
        <w:t>) then Paragraph A1.4.4 shall apply.</w:t>
      </w:r>
    </w:p>
    <w:p w14:paraId="6B271133"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A1.4.1.4 The provisions of Paragraph A1.2.1.2 shall apply, mutatis mutandis, to any replacement </w:t>
      </w:r>
      <w:r w:rsidRPr="00207ADC">
        <w:rPr>
          <w:rFonts w:ascii="Arial" w:hAnsi="Arial" w:cs="Arial"/>
          <w:b/>
          <w:bCs/>
          <w:sz w:val="22"/>
          <w:szCs w:val="22"/>
        </w:rPr>
        <w:t>Member</w:t>
      </w:r>
      <w:r>
        <w:rPr>
          <w:rFonts w:ascii="Arial" w:hAnsi="Arial" w:cs="Arial"/>
          <w:sz w:val="22"/>
          <w:szCs w:val="22"/>
        </w:rPr>
        <w:t xml:space="preserve"> or any replacement Alternate </w:t>
      </w:r>
      <w:r w:rsidRPr="00207ADC">
        <w:rPr>
          <w:rFonts w:ascii="Arial" w:hAnsi="Arial" w:cs="Arial"/>
          <w:b/>
          <w:bCs/>
          <w:sz w:val="22"/>
          <w:szCs w:val="22"/>
        </w:rPr>
        <w:t xml:space="preserve">Member </w:t>
      </w:r>
      <w:r>
        <w:rPr>
          <w:rFonts w:ascii="Arial" w:hAnsi="Arial" w:cs="Arial"/>
          <w:sz w:val="22"/>
          <w:szCs w:val="22"/>
        </w:rPr>
        <w:t>under this Paragraph A1.4.</w:t>
      </w:r>
    </w:p>
    <w:p w14:paraId="54CBC391" w14:textId="77777777" w:rsidR="00447ED4" w:rsidRDefault="00447ED4">
      <w:pPr>
        <w:kinsoku w:val="0"/>
        <w:overflowPunct w:val="0"/>
        <w:autoSpaceDE/>
        <w:autoSpaceDN/>
        <w:adjustRightInd/>
        <w:spacing w:before="247" w:line="302" w:lineRule="exact"/>
        <w:ind w:left="1656" w:right="720" w:hanging="936"/>
        <w:textAlignment w:val="baseline"/>
        <w:rPr>
          <w:rFonts w:ascii="Arial" w:hAnsi="Arial" w:cs="Arial"/>
          <w:b/>
          <w:bCs/>
          <w:sz w:val="23"/>
          <w:szCs w:val="23"/>
        </w:rPr>
      </w:pPr>
      <w:r>
        <w:rPr>
          <w:rFonts w:ascii="Arial" w:hAnsi="Arial" w:cs="Arial"/>
          <w:sz w:val="22"/>
          <w:szCs w:val="22"/>
        </w:rPr>
        <w:t xml:space="preserve">A1.4.2 </w:t>
      </w:r>
      <w:r>
        <w:rPr>
          <w:rFonts w:ascii="Arial" w:hAnsi="Arial" w:cs="Arial"/>
          <w:b/>
          <w:bCs/>
          <w:sz w:val="23"/>
          <w:szCs w:val="23"/>
        </w:rPr>
        <w:t>Replacement of a Member who ceases to hold office pursuant to Paragraph 4.11.1 (b) (i)</w:t>
      </w:r>
    </w:p>
    <w:p w14:paraId="281A7D33" w14:textId="77777777" w:rsidR="00447ED4" w:rsidRDefault="00447ED4">
      <w:pPr>
        <w:tabs>
          <w:tab w:val="right" w:pos="2376"/>
          <w:tab w:val="left" w:pos="2808"/>
        </w:tabs>
        <w:kinsoku w:val="0"/>
        <w:overflowPunct w:val="0"/>
        <w:autoSpaceDE/>
        <w:autoSpaceDN/>
        <w:adjustRightInd/>
        <w:spacing w:before="288" w:line="253" w:lineRule="exact"/>
        <w:ind w:left="1656"/>
        <w:textAlignment w:val="baseline"/>
        <w:rPr>
          <w:rFonts w:ascii="Arial" w:hAnsi="Arial" w:cs="Arial"/>
          <w:sz w:val="22"/>
          <w:szCs w:val="22"/>
        </w:rPr>
      </w:pPr>
      <w:r>
        <w:rPr>
          <w:rFonts w:ascii="Arial" w:hAnsi="Arial" w:cs="Arial"/>
          <w:sz w:val="22"/>
          <w:szCs w:val="22"/>
        </w:rPr>
        <w:tab/>
        <w:t>A1.4.2.1</w:t>
      </w:r>
      <w:r>
        <w:rPr>
          <w:rFonts w:ascii="Arial" w:hAnsi="Arial" w:cs="Arial"/>
          <w:sz w:val="22"/>
          <w:szCs w:val="22"/>
        </w:rPr>
        <w:tab/>
        <w:t>Where this Paragraph A1.4.2 applies, and in accordance with the</w:t>
      </w:r>
    </w:p>
    <w:p w14:paraId="1B41DA1B" w14:textId="77777777" w:rsidR="00447ED4" w:rsidRDefault="00447ED4">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duties set out in Paragraph 4.2, such </w:t>
      </w:r>
      <w:r w:rsidRPr="00207ADC">
        <w:rPr>
          <w:rFonts w:ascii="Arial" w:hAnsi="Arial" w:cs="Arial"/>
          <w:b/>
          <w:bCs/>
          <w:sz w:val="22"/>
          <w:szCs w:val="22"/>
        </w:rPr>
        <w:t>Member</w:t>
      </w:r>
      <w:r>
        <w:rPr>
          <w:rFonts w:ascii="Arial" w:hAnsi="Arial" w:cs="Arial"/>
          <w:sz w:val="22"/>
          <w:szCs w:val="22"/>
        </w:rPr>
        <w:t xml:space="preserve"> may appoint a replacement </w:t>
      </w:r>
      <w:r w:rsidRPr="00207ADC">
        <w:rPr>
          <w:rFonts w:ascii="Arial" w:hAnsi="Arial" w:cs="Arial"/>
          <w:b/>
          <w:bCs/>
          <w:sz w:val="22"/>
          <w:szCs w:val="22"/>
        </w:rPr>
        <w:t>Member</w:t>
      </w:r>
      <w:r>
        <w:rPr>
          <w:rFonts w:ascii="Arial" w:hAnsi="Arial" w:cs="Arial"/>
          <w:sz w:val="22"/>
          <w:szCs w:val="22"/>
        </w:rPr>
        <w:t xml:space="preserve"> (subject to Paragraph A1.4.2.2) for the remainder of the term of office of such </w:t>
      </w:r>
      <w:r w:rsidRPr="00207ADC">
        <w:rPr>
          <w:rFonts w:ascii="Arial" w:hAnsi="Arial" w:cs="Arial"/>
          <w:b/>
          <w:bCs/>
          <w:sz w:val="22"/>
          <w:szCs w:val="22"/>
        </w:rPr>
        <w:t>Member</w:t>
      </w:r>
      <w:r>
        <w:rPr>
          <w:rFonts w:ascii="Arial" w:hAnsi="Arial" w:cs="Arial"/>
          <w:sz w:val="22"/>
          <w:szCs w:val="22"/>
        </w:rPr>
        <w:t xml:space="preserve"> and shall notify the </w:t>
      </w:r>
      <w:r w:rsidRPr="00207ADC">
        <w:rPr>
          <w:rFonts w:ascii="Arial" w:hAnsi="Arial" w:cs="Arial"/>
          <w:b/>
          <w:bCs/>
          <w:sz w:val="22"/>
          <w:szCs w:val="22"/>
        </w:rPr>
        <w:t>Secretary</w:t>
      </w:r>
      <w:r>
        <w:rPr>
          <w:rFonts w:ascii="Arial" w:hAnsi="Arial" w:cs="Arial"/>
          <w:sz w:val="22"/>
          <w:szCs w:val="22"/>
        </w:rPr>
        <w:t xml:space="preserve"> of a replacement </w:t>
      </w:r>
      <w:r w:rsidRPr="00207ADC">
        <w:rPr>
          <w:rFonts w:ascii="Arial" w:hAnsi="Arial" w:cs="Arial"/>
          <w:b/>
          <w:bCs/>
          <w:sz w:val="22"/>
          <w:szCs w:val="22"/>
        </w:rPr>
        <w:t>Member</w:t>
      </w:r>
      <w:r>
        <w:rPr>
          <w:rFonts w:ascii="Arial" w:hAnsi="Arial" w:cs="Arial"/>
          <w:sz w:val="22"/>
          <w:szCs w:val="22"/>
        </w:rPr>
        <w:t xml:space="preserve"> at the same time as they</w:t>
      </w:r>
    </w:p>
    <w:p w14:paraId="485909B6" w14:textId="77777777" w:rsidR="00447ED4" w:rsidRDefault="00447ED4">
      <w:pPr>
        <w:widowControl/>
        <w:rPr>
          <w:sz w:val="24"/>
          <w:szCs w:val="24"/>
        </w:rPr>
        <w:sectPr w:rsidR="00447ED4">
          <w:pgSz w:w="12240" w:h="15840"/>
          <w:pgMar w:top="680" w:right="1389" w:bottom="691" w:left="1411" w:header="720" w:footer="720" w:gutter="0"/>
          <w:cols w:space="720"/>
          <w:noEndnote/>
        </w:sectPr>
      </w:pPr>
    </w:p>
    <w:p w14:paraId="1AD66509" w14:textId="3E63C438" w:rsidR="00447ED4" w:rsidRDefault="00487F60">
      <w:pPr>
        <w:kinsoku w:val="0"/>
        <w:overflowPunct w:val="0"/>
        <w:autoSpaceDE/>
        <w:autoSpaceDN/>
        <w:adjustRightInd/>
        <w:spacing w:line="284" w:lineRule="exact"/>
        <w:ind w:left="2232"/>
        <w:jc w:val="both"/>
        <w:textAlignment w:val="baseline"/>
        <w:rPr>
          <w:rFonts w:ascii="Arial" w:hAnsi="Arial" w:cs="Arial"/>
          <w:sz w:val="22"/>
          <w:szCs w:val="22"/>
        </w:rPr>
      </w:pPr>
      <w:r>
        <w:rPr>
          <w:noProof/>
        </w:rPr>
        <mc:AlternateContent>
          <mc:Choice Requires="wps">
            <w:drawing>
              <wp:anchor distT="0" distB="0" distL="0" distR="0" simplePos="0" relativeHeight="251658247" behindDoc="0" locked="0" layoutInCell="0" allowOverlap="1" wp14:anchorId="46A8A184" wp14:editId="0A9983D9">
                <wp:simplePos x="0" y="0"/>
                <wp:positionH relativeFrom="page">
                  <wp:posOffset>3670935</wp:posOffset>
                </wp:positionH>
                <wp:positionV relativeFrom="page">
                  <wp:posOffset>9371330</wp:posOffset>
                </wp:positionV>
                <wp:extent cx="314960" cy="161925"/>
                <wp:effectExtent l="0" t="0" r="0" b="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0612A4"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8A184" id="Text Box 41" o:spid="_x0000_s1033" type="#_x0000_t202" style="position:absolute;left:0;text-align:left;margin-left:289.05pt;margin-top:737.9pt;width:24.8pt;height:12.7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" o:allowincell="f" stroked="f">
                <v:fill opacity="0"/>
                <v:textbox inset="0,0,0,0">
                  <w:txbxContent>
                    <w:p w14:paraId="6F0612A4"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v:textbox>
                <w10:wrap type="square" anchorx="page" anchory="page"/>
              </v:shape>
            </w:pict>
          </mc:Fallback>
        </mc:AlternateContent>
      </w:r>
      <w:r w:rsidR="00447ED4">
        <w:rPr>
          <w:rFonts w:ascii="Arial" w:hAnsi="Arial" w:cs="Arial"/>
          <w:sz w:val="22"/>
          <w:szCs w:val="22"/>
        </w:rPr>
        <w:t xml:space="preserve">resign. If such </w:t>
      </w:r>
      <w:r w:rsidR="00447ED4" w:rsidRPr="00207ADC">
        <w:rPr>
          <w:rFonts w:ascii="Arial" w:hAnsi="Arial" w:cs="Arial"/>
          <w:b/>
          <w:bCs/>
          <w:sz w:val="22"/>
          <w:szCs w:val="22"/>
        </w:rPr>
        <w:t>Member</w:t>
      </w:r>
      <w:r w:rsidR="00447ED4">
        <w:rPr>
          <w:rFonts w:ascii="Arial" w:hAnsi="Arial" w:cs="Arial"/>
          <w:sz w:val="22"/>
          <w:szCs w:val="22"/>
        </w:rPr>
        <w:t xml:space="preserve"> does not appoint a replacement at the time of notifying the </w:t>
      </w:r>
      <w:r w:rsidR="00447ED4" w:rsidRPr="00207ADC">
        <w:rPr>
          <w:rFonts w:ascii="Arial" w:hAnsi="Arial" w:cs="Arial"/>
          <w:b/>
          <w:bCs/>
          <w:sz w:val="22"/>
          <w:szCs w:val="22"/>
        </w:rPr>
        <w:t>Secretary</w:t>
      </w:r>
      <w:r w:rsidR="00447ED4">
        <w:rPr>
          <w:rFonts w:ascii="Arial" w:hAnsi="Arial" w:cs="Arial"/>
          <w:sz w:val="22"/>
          <w:szCs w:val="22"/>
        </w:rPr>
        <w:t xml:space="preserve"> of their resignation then such </w:t>
      </w:r>
      <w:r w:rsidR="00447ED4" w:rsidRPr="00207ADC">
        <w:rPr>
          <w:rFonts w:ascii="Arial" w:hAnsi="Arial" w:cs="Arial"/>
          <w:b/>
          <w:bCs/>
          <w:sz w:val="22"/>
          <w:szCs w:val="22"/>
        </w:rPr>
        <w:t>Member</w:t>
      </w:r>
      <w:r w:rsidR="00447ED4">
        <w:rPr>
          <w:rFonts w:ascii="Arial" w:hAnsi="Arial" w:cs="Arial"/>
          <w:sz w:val="22"/>
          <w:szCs w:val="22"/>
        </w:rPr>
        <w:t xml:space="preserve"> will be replaced in accordance with Paragraph A1.4.3 and this Paragraph A1.4.2.1 shall no longer apply.</w:t>
      </w:r>
    </w:p>
    <w:p w14:paraId="2DEEBC8C" w14:textId="77777777" w:rsidR="00447ED4" w:rsidRDefault="00447ED4">
      <w:pPr>
        <w:kinsoku w:val="0"/>
        <w:overflowPunct w:val="0"/>
        <w:autoSpaceDE/>
        <w:autoSpaceDN/>
        <w:adjustRightInd/>
        <w:spacing w:before="237" w:line="301" w:lineRule="exact"/>
        <w:ind w:left="2232" w:hanging="1080"/>
        <w:jc w:val="both"/>
        <w:textAlignment w:val="baseline"/>
        <w:rPr>
          <w:rFonts w:ascii="Arial" w:hAnsi="Arial" w:cs="Arial"/>
          <w:sz w:val="22"/>
          <w:szCs w:val="22"/>
        </w:rPr>
      </w:pPr>
      <w:r>
        <w:rPr>
          <w:rFonts w:ascii="Arial" w:hAnsi="Arial" w:cs="Arial"/>
          <w:sz w:val="22"/>
          <w:szCs w:val="22"/>
        </w:rPr>
        <w:t xml:space="preserve">A1.4.2.2 A </w:t>
      </w:r>
      <w:r w:rsidRPr="00207ADC">
        <w:rPr>
          <w:rFonts w:ascii="Arial" w:hAnsi="Arial" w:cs="Arial"/>
          <w:b/>
          <w:bCs/>
          <w:sz w:val="22"/>
          <w:szCs w:val="22"/>
        </w:rPr>
        <w:t>Member</w:t>
      </w:r>
      <w:r>
        <w:rPr>
          <w:rFonts w:ascii="Arial" w:hAnsi="Arial" w:cs="Arial"/>
          <w:sz w:val="22"/>
          <w:szCs w:val="22"/>
        </w:rPr>
        <w:t xml:space="preserve"> shall only appoint an Alternate </w:t>
      </w:r>
      <w:r w:rsidRPr="00207ADC">
        <w:rPr>
          <w:rFonts w:ascii="Arial" w:hAnsi="Arial" w:cs="Arial"/>
          <w:b/>
          <w:bCs/>
          <w:sz w:val="22"/>
          <w:szCs w:val="22"/>
        </w:rPr>
        <w:t>Member</w:t>
      </w:r>
      <w:r>
        <w:rPr>
          <w:rFonts w:ascii="Arial" w:hAnsi="Arial" w:cs="Arial"/>
          <w:sz w:val="22"/>
          <w:szCs w:val="22"/>
        </w:rPr>
        <w:t xml:space="preserve"> to be</w:t>
      </w:r>
      <w:r w:rsidR="00F33FF3">
        <w:rPr>
          <w:rFonts w:ascii="Arial" w:hAnsi="Arial" w:cs="Arial"/>
          <w:sz w:val="22"/>
          <w:szCs w:val="22"/>
        </w:rPr>
        <w:t xml:space="preserve"> their</w:t>
      </w:r>
      <w:r>
        <w:rPr>
          <w:rFonts w:ascii="Arial" w:hAnsi="Arial" w:cs="Arial"/>
          <w:sz w:val="22"/>
          <w:szCs w:val="22"/>
        </w:rPr>
        <w:t xml:space="preserve"> replacement pursuant to Paragraph A1.4.2.1 and such Alternate </w:t>
      </w:r>
      <w:r w:rsidRPr="00207ADC">
        <w:rPr>
          <w:rFonts w:ascii="Arial" w:hAnsi="Arial" w:cs="Arial"/>
          <w:b/>
          <w:bCs/>
          <w:sz w:val="22"/>
          <w:szCs w:val="22"/>
        </w:rPr>
        <w:t>Member</w:t>
      </w:r>
      <w:r>
        <w:rPr>
          <w:rFonts w:ascii="Arial" w:hAnsi="Arial" w:cs="Arial"/>
          <w:sz w:val="22"/>
          <w:szCs w:val="22"/>
        </w:rPr>
        <w:t xml:space="preserve"> chosen to be a </w:t>
      </w:r>
      <w:r w:rsidRPr="00207ADC">
        <w:rPr>
          <w:rFonts w:ascii="Arial" w:hAnsi="Arial" w:cs="Arial"/>
          <w:b/>
          <w:bCs/>
          <w:sz w:val="22"/>
          <w:szCs w:val="22"/>
        </w:rPr>
        <w:t>Member</w:t>
      </w:r>
      <w:r>
        <w:rPr>
          <w:rFonts w:ascii="Arial" w:hAnsi="Arial" w:cs="Arial"/>
          <w:sz w:val="22"/>
          <w:szCs w:val="22"/>
        </w:rPr>
        <w:t xml:space="preserve"> shall then become a Resigning Alternate </w:t>
      </w:r>
      <w:r w:rsidRPr="00207ADC">
        <w:rPr>
          <w:rFonts w:ascii="Arial" w:hAnsi="Arial" w:cs="Arial"/>
          <w:b/>
          <w:bCs/>
          <w:sz w:val="22"/>
          <w:szCs w:val="22"/>
        </w:rPr>
        <w:t>Member</w:t>
      </w:r>
      <w:r>
        <w:rPr>
          <w:rFonts w:ascii="Arial" w:hAnsi="Arial" w:cs="Arial"/>
          <w:sz w:val="22"/>
          <w:szCs w:val="22"/>
        </w:rPr>
        <w:t xml:space="preserve"> and be replaced in accordance with Paragraph A1.4.4.</w:t>
      </w:r>
    </w:p>
    <w:p w14:paraId="3AC41C21" w14:textId="77777777" w:rsidR="00447ED4" w:rsidRDefault="00447ED4">
      <w:pPr>
        <w:tabs>
          <w:tab w:val="left" w:pos="1152"/>
        </w:tabs>
        <w:kinsoku w:val="0"/>
        <w:overflowPunct w:val="0"/>
        <w:autoSpaceDE/>
        <w:autoSpaceDN/>
        <w:adjustRightInd/>
        <w:spacing w:before="283" w:line="264" w:lineRule="exact"/>
        <w:textAlignment w:val="baseline"/>
        <w:rPr>
          <w:rFonts w:ascii="Arial" w:hAnsi="Arial" w:cs="Arial"/>
          <w:b/>
          <w:bCs/>
          <w:spacing w:val="6"/>
          <w:sz w:val="23"/>
          <w:szCs w:val="23"/>
        </w:rPr>
      </w:pPr>
      <w:r>
        <w:rPr>
          <w:rFonts w:ascii="Arial" w:hAnsi="Arial" w:cs="Arial"/>
          <w:spacing w:val="6"/>
          <w:sz w:val="22"/>
          <w:szCs w:val="22"/>
        </w:rPr>
        <w:t>A1.4.3</w:t>
      </w:r>
      <w:r>
        <w:rPr>
          <w:rFonts w:ascii="Arial" w:hAnsi="Arial" w:cs="Arial"/>
          <w:spacing w:val="6"/>
          <w:sz w:val="22"/>
          <w:szCs w:val="22"/>
        </w:rPr>
        <w:tab/>
      </w:r>
      <w:r>
        <w:rPr>
          <w:rFonts w:ascii="Arial" w:hAnsi="Arial" w:cs="Arial"/>
          <w:b/>
          <w:bCs/>
          <w:spacing w:val="6"/>
          <w:sz w:val="23"/>
          <w:szCs w:val="23"/>
        </w:rPr>
        <w:t>Replacement of a Member who ceases to hold office pursuant to</w:t>
      </w:r>
    </w:p>
    <w:p w14:paraId="1077EC97" w14:textId="77777777" w:rsidR="00447ED4" w:rsidRDefault="00447ED4">
      <w:pPr>
        <w:kinsoku w:val="0"/>
        <w:overflowPunct w:val="0"/>
        <w:autoSpaceDE/>
        <w:autoSpaceDN/>
        <w:adjustRightInd/>
        <w:spacing w:before="33" w:line="264" w:lineRule="exact"/>
        <w:ind w:left="1152"/>
        <w:textAlignment w:val="baseline"/>
        <w:rPr>
          <w:rFonts w:ascii="Arial" w:hAnsi="Arial" w:cs="Arial"/>
          <w:b/>
          <w:bCs/>
          <w:spacing w:val="-3"/>
          <w:sz w:val="23"/>
          <w:szCs w:val="23"/>
        </w:rPr>
      </w:pPr>
      <w:r>
        <w:rPr>
          <w:rFonts w:ascii="Arial" w:hAnsi="Arial" w:cs="Arial"/>
          <w:b/>
          <w:bCs/>
          <w:spacing w:val="-3"/>
          <w:sz w:val="23"/>
          <w:szCs w:val="23"/>
        </w:rPr>
        <w:t>Paragraph 4.11.1 (a), 4.11.1 (b) (ii) to (vi) or 4.11.1 (c)</w:t>
      </w:r>
    </w:p>
    <w:p w14:paraId="63BC2516" w14:textId="77777777" w:rsidR="00447ED4" w:rsidRDefault="00447ED4">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Pr>
          <w:rFonts w:ascii="Arial" w:hAnsi="Arial" w:cs="Arial"/>
          <w:sz w:val="22"/>
          <w:szCs w:val="22"/>
        </w:rPr>
        <w:t xml:space="preserve">A1.4.3.1 </w:t>
      </w:r>
      <w:r w:rsidR="007F007C">
        <w:rPr>
          <w:rFonts w:ascii="Arial" w:hAnsi="Arial" w:cs="Arial"/>
          <w:sz w:val="22"/>
          <w:szCs w:val="22"/>
        </w:rPr>
        <w:t xml:space="preserve">  </w:t>
      </w:r>
      <w:r>
        <w:rPr>
          <w:rFonts w:ascii="Arial" w:hAnsi="Arial" w:cs="Arial"/>
          <w:sz w:val="22"/>
          <w:szCs w:val="22"/>
        </w:rPr>
        <w:t xml:space="preserve">Subject to Paragraph A1.4.3.2, such </w:t>
      </w:r>
      <w:r w:rsidRPr="00207ADC">
        <w:rPr>
          <w:rFonts w:ascii="Arial" w:hAnsi="Arial" w:cs="Arial"/>
          <w:b/>
          <w:bCs/>
          <w:sz w:val="22"/>
          <w:szCs w:val="22"/>
        </w:rPr>
        <w:t>Member</w:t>
      </w:r>
      <w:r>
        <w:rPr>
          <w:rFonts w:ascii="Arial" w:hAnsi="Arial" w:cs="Arial"/>
          <w:sz w:val="22"/>
          <w:szCs w:val="22"/>
        </w:rPr>
        <w:t xml:space="preserve"> shall, where one or more Alternate </w:t>
      </w:r>
      <w:r w:rsidRPr="00207ADC">
        <w:rPr>
          <w:rFonts w:ascii="Arial" w:hAnsi="Arial" w:cs="Arial"/>
          <w:b/>
          <w:bCs/>
          <w:sz w:val="22"/>
          <w:szCs w:val="22"/>
        </w:rPr>
        <w:t>Member(s)</w:t>
      </w:r>
      <w:r>
        <w:rPr>
          <w:rFonts w:ascii="Arial" w:hAnsi="Arial" w:cs="Arial"/>
          <w:sz w:val="22"/>
          <w:szCs w:val="22"/>
        </w:rPr>
        <w:t xml:space="preserve"> hold office, be replaced by the Alternate </w:t>
      </w:r>
      <w:r w:rsidRPr="00207ADC">
        <w:rPr>
          <w:rFonts w:ascii="Arial" w:hAnsi="Arial" w:cs="Arial"/>
          <w:b/>
          <w:bCs/>
          <w:sz w:val="22"/>
          <w:szCs w:val="22"/>
        </w:rPr>
        <w:t xml:space="preserve">Member </w:t>
      </w:r>
      <w:r>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A1.3.6.1 shall apply, in either circumstance such Alternate </w:t>
      </w:r>
      <w:r w:rsidRPr="00207ADC">
        <w:rPr>
          <w:rFonts w:ascii="Arial" w:hAnsi="Arial" w:cs="Arial"/>
          <w:b/>
          <w:bCs/>
          <w:sz w:val="22"/>
          <w:szCs w:val="22"/>
        </w:rPr>
        <w:t>Member</w:t>
      </w:r>
      <w:r>
        <w:rPr>
          <w:rFonts w:ascii="Arial" w:hAnsi="Arial" w:cs="Arial"/>
          <w:sz w:val="22"/>
          <w:szCs w:val="22"/>
        </w:rPr>
        <w:t xml:space="preserve"> selected to be a </w:t>
      </w:r>
      <w:r w:rsidRPr="00207ADC">
        <w:rPr>
          <w:rFonts w:ascii="Arial" w:hAnsi="Arial" w:cs="Arial"/>
          <w:b/>
          <w:bCs/>
          <w:sz w:val="22"/>
          <w:szCs w:val="22"/>
        </w:rPr>
        <w:t>Member</w:t>
      </w:r>
      <w:r>
        <w:rPr>
          <w:rFonts w:ascii="Arial" w:hAnsi="Arial" w:cs="Arial"/>
          <w:sz w:val="22"/>
          <w:szCs w:val="22"/>
        </w:rPr>
        <w:t xml:space="preserve"> shall then become a Resigning Alternate </w:t>
      </w:r>
      <w:r w:rsidRPr="00207ADC">
        <w:rPr>
          <w:rFonts w:ascii="Arial" w:hAnsi="Arial" w:cs="Arial"/>
          <w:b/>
          <w:bCs/>
          <w:sz w:val="22"/>
          <w:szCs w:val="22"/>
        </w:rPr>
        <w:t xml:space="preserve">Member </w:t>
      </w:r>
      <w:r>
        <w:rPr>
          <w:rFonts w:ascii="Arial" w:hAnsi="Arial" w:cs="Arial"/>
          <w:sz w:val="22"/>
          <w:szCs w:val="22"/>
        </w:rPr>
        <w:t>and be replaced in accordance with Paragraph A1.4.4.</w:t>
      </w:r>
    </w:p>
    <w:p w14:paraId="43E79ABA" w14:textId="77777777" w:rsidR="00447ED4" w:rsidRDefault="00447ED4">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Pr>
          <w:rFonts w:ascii="Arial" w:hAnsi="Arial" w:cs="Arial"/>
          <w:sz w:val="22"/>
          <w:szCs w:val="22"/>
        </w:rPr>
        <w:t>A1.4.3.2</w:t>
      </w:r>
      <w:r w:rsidR="007F007C">
        <w:rPr>
          <w:rFonts w:ascii="Arial" w:hAnsi="Arial" w:cs="Arial"/>
          <w:sz w:val="22"/>
          <w:szCs w:val="22"/>
        </w:rPr>
        <w:t xml:space="preserve">  </w:t>
      </w:r>
      <w:r>
        <w:rPr>
          <w:rFonts w:ascii="Arial" w:hAnsi="Arial" w:cs="Arial"/>
          <w:sz w:val="22"/>
          <w:szCs w:val="22"/>
        </w:rPr>
        <w:t xml:space="preserve"> If there are no Alternate </w:t>
      </w:r>
      <w:r w:rsidRPr="00207ADC">
        <w:rPr>
          <w:rFonts w:ascii="Arial" w:hAnsi="Arial" w:cs="Arial"/>
          <w:b/>
          <w:bCs/>
          <w:sz w:val="22"/>
          <w:szCs w:val="22"/>
        </w:rPr>
        <w:t>Members</w:t>
      </w:r>
      <w:r>
        <w:rPr>
          <w:rFonts w:ascii="Arial" w:hAnsi="Arial" w:cs="Arial"/>
          <w:sz w:val="22"/>
          <w:szCs w:val="22"/>
        </w:rPr>
        <w:t xml:space="preserve"> in office upon a </w:t>
      </w:r>
      <w:r w:rsidRPr="00207ADC">
        <w:rPr>
          <w:rFonts w:ascii="Arial" w:hAnsi="Arial" w:cs="Arial"/>
          <w:b/>
          <w:bCs/>
          <w:sz w:val="22"/>
          <w:szCs w:val="22"/>
        </w:rPr>
        <w:t>Member</w:t>
      </w:r>
      <w:r>
        <w:rPr>
          <w:rFonts w:ascii="Arial" w:hAnsi="Arial" w:cs="Arial"/>
          <w:sz w:val="22"/>
          <w:szCs w:val="22"/>
        </w:rPr>
        <w:t xml:space="preserve"> ceasing to hold office then:</w:t>
      </w:r>
    </w:p>
    <w:p w14:paraId="2727B454" w14:textId="77777777" w:rsidR="00447ED4" w:rsidRDefault="00447ED4">
      <w:pPr>
        <w:numPr>
          <w:ilvl w:val="0"/>
          <w:numId w:val="33"/>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Pr="00207ADC">
        <w:rPr>
          <w:rFonts w:ascii="Arial" w:hAnsi="Arial" w:cs="Arial"/>
          <w:b/>
          <w:bCs/>
          <w:spacing w:val="-2"/>
          <w:sz w:val="22"/>
          <w:szCs w:val="22"/>
        </w:rPr>
        <w:t>Members</w:t>
      </w:r>
      <w:r>
        <w:rPr>
          <w:rFonts w:ascii="Arial" w:hAnsi="Arial" w:cs="Arial"/>
          <w:spacing w:val="-2"/>
          <w:sz w:val="22"/>
          <w:szCs w:val="22"/>
        </w:rPr>
        <w:t xml:space="preserve"> shall be elected in accordance with Paragraphs A1.2, A1.3 and subject to the following Paragraphs A1.4.3.3 to A1.4.3.5 (inclusive)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w:t>
      </w:r>
    </w:p>
    <w:p w14:paraId="393DBD6D" w14:textId="77777777" w:rsidR="00447ED4" w:rsidRDefault="00447ED4">
      <w:pPr>
        <w:numPr>
          <w:ilvl w:val="0"/>
          <w:numId w:val="33"/>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Pr="00207ADC">
        <w:rPr>
          <w:rFonts w:ascii="Arial" w:hAnsi="Arial" w:cs="Arial"/>
          <w:b/>
          <w:bCs/>
          <w:spacing w:val="-2"/>
          <w:sz w:val="22"/>
          <w:szCs w:val="22"/>
        </w:rPr>
        <w:t>Members</w:t>
      </w:r>
      <w:r>
        <w:rPr>
          <w:rFonts w:ascii="Arial" w:hAnsi="Arial" w:cs="Arial"/>
          <w:spacing w:val="-2"/>
          <w:sz w:val="22"/>
          <w:szCs w:val="22"/>
        </w:rPr>
        <w:t xml:space="preserve"> or Alternate </w:t>
      </w:r>
      <w:r w:rsidRPr="00207ADC">
        <w:rPr>
          <w:rFonts w:ascii="Arial" w:hAnsi="Arial" w:cs="Arial"/>
          <w:b/>
          <w:bCs/>
          <w:spacing w:val="-2"/>
          <w:sz w:val="22"/>
          <w:szCs w:val="22"/>
        </w:rPr>
        <w:t>Members</w:t>
      </w:r>
      <w:r>
        <w:rPr>
          <w:rFonts w:ascii="Arial" w:hAnsi="Arial" w:cs="Arial"/>
          <w:spacing w:val="-2"/>
          <w:sz w:val="22"/>
          <w:szCs w:val="22"/>
        </w:rPr>
        <w:t xml:space="preserve"> shall be elected pursuant to this Paragraph A1.4.3 and the positions shall remain vacant until the next full election.</w:t>
      </w:r>
    </w:p>
    <w:p w14:paraId="1098E04F" w14:textId="77777777" w:rsidR="00447ED4" w:rsidRDefault="00447ED4">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Pr>
          <w:rFonts w:ascii="Arial" w:hAnsi="Arial" w:cs="Arial"/>
          <w:spacing w:val="-2"/>
          <w:sz w:val="22"/>
          <w:szCs w:val="22"/>
        </w:rPr>
        <w:t xml:space="preserve">A1.4.3.3 </w:t>
      </w:r>
      <w:r w:rsidR="007F007C">
        <w:rPr>
          <w:rFonts w:ascii="Arial" w:hAnsi="Arial" w:cs="Arial"/>
          <w:spacing w:val="-2"/>
          <w:sz w:val="22"/>
          <w:szCs w:val="22"/>
        </w:rPr>
        <w:t xml:space="preserve">  </w:t>
      </w:r>
      <w:r>
        <w:rPr>
          <w:rFonts w:ascii="Arial" w:hAnsi="Arial" w:cs="Arial"/>
          <w:spacing w:val="-2"/>
          <w:sz w:val="22"/>
          <w:szCs w:val="22"/>
        </w:rPr>
        <w:t xml:space="preserve">Where this Paragraph A1.4.3.3 applies the </w:t>
      </w:r>
      <w:r w:rsidRPr="00207ADC">
        <w:rPr>
          <w:rFonts w:ascii="Arial" w:hAnsi="Arial" w:cs="Arial"/>
          <w:b/>
          <w:bCs/>
          <w:spacing w:val="-2"/>
          <w:sz w:val="22"/>
          <w:szCs w:val="22"/>
        </w:rPr>
        <w:t>Secretary</w:t>
      </w:r>
      <w:r>
        <w:rPr>
          <w:rFonts w:ascii="Arial" w:hAnsi="Arial" w:cs="Arial"/>
          <w:spacing w:val="-2"/>
          <w:sz w:val="22"/>
          <w:szCs w:val="22"/>
        </w:rPr>
        <w:t xml:space="preserve"> shall indicate in the invitation referred to at Paragraph A1.1.2.1 the number of vacancies for both </w:t>
      </w:r>
      <w:r w:rsidRPr="00207ADC">
        <w:rPr>
          <w:rFonts w:ascii="Arial" w:hAnsi="Arial" w:cs="Arial"/>
          <w:b/>
          <w:bCs/>
          <w:spacing w:val="-2"/>
          <w:sz w:val="22"/>
          <w:szCs w:val="22"/>
        </w:rPr>
        <w:t>Member(s)</w:t>
      </w:r>
      <w:r>
        <w:rPr>
          <w:rFonts w:ascii="Arial" w:hAnsi="Arial" w:cs="Arial"/>
          <w:spacing w:val="-2"/>
          <w:sz w:val="22"/>
          <w:szCs w:val="22"/>
        </w:rPr>
        <w:t xml:space="preserve"> (“</w:t>
      </w:r>
      <w:r w:rsidRPr="00207ADC">
        <w:rPr>
          <w:rFonts w:ascii="Arial" w:hAnsi="Arial" w:cs="Arial"/>
          <w:b/>
          <w:bCs/>
          <w:spacing w:val="-2"/>
          <w:sz w:val="22"/>
          <w:szCs w:val="22"/>
        </w:rPr>
        <w:t>Member</w:t>
      </w:r>
      <w:r>
        <w:rPr>
          <w:rFonts w:ascii="Arial" w:hAnsi="Arial" w:cs="Arial"/>
          <w:spacing w:val="-2"/>
          <w:sz w:val="22"/>
          <w:szCs w:val="22"/>
        </w:rPr>
        <w:t xml:space="preserve"> Interim Vacancies”) and Alternate </w:t>
      </w:r>
      <w:r w:rsidRPr="00207ADC">
        <w:rPr>
          <w:rFonts w:ascii="Arial" w:hAnsi="Arial" w:cs="Arial"/>
          <w:b/>
          <w:bCs/>
          <w:spacing w:val="-2"/>
          <w:sz w:val="22"/>
          <w:szCs w:val="22"/>
        </w:rPr>
        <w:t>Member(s)</w:t>
      </w:r>
      <w:r>
        <w:rPr>
          <w:rFonts w:ascii="Arial" w:hAnsi="Arial" w:cs="Arial"/>
          <w:spacing w:val="-2"/>
          <w:sz w:val="22"/>
          <w:szCs w:val="22"/>
        </w:rPr>
        <w:t xml:space="preserve"> (“Alternate </w:t>
      </w:r>
      <w:r w:rsidRPr="00207ADC">
        <w:rPr>
          <w:rFonts w:ascii="Arial" w:hAnsi="Arial" w:cs="Arial"/>
          <w:b/>
          <w:bCs/>
          <w:spacing w:val="-2"/>
          <w:sz w:val="22"/>
          <w:szCs w:val="22"/>
        </w:rPr>
        <w:t>Member</w:t>
      </w:r>
      <w:r>
        <w:rPr>
          <w:rFonts w:ascii="Arial" w:hAnsi="Arial" w:cs="Arial"/>
          <w:spacing w:val="-2"/>
          <w:sz w:val="22"/>
          <w:szCs w:val="22"/>
        </w:rPr>
        <w:t xml:space="preserve"> Interim Vacancies”) for which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 is being held.</w:t>
      </w:r>
    </w:p>
    <w:p w14:paraId="53E1E4C7" w14:textId="77777777" w:rsidR="00447ED4" w:rsidRDefault="00447ED4">
      <w:pPr>
        <w:kinsoku w:val="0"/>
        <w:overflowPunct w:val="0"/>
        <w:autoSpaceDE/>
        <w:autoSpaceDN/>
        <w:adjustRightInd/>
        <w:spacing w:before="242" w:line="300" w:lineRule="exact"/>
        <w:ind w:left="2232" w:hanging="1080"/>
        <w:jc w:val="both"/>
        <w:textAlignment w:val="baseline"/>
        <w:rPr>
          <w:rFonts w:ascii="Arial" w:hAnsi="Arial" w:cs="Arial"/>
          <w:sz w:val="22"/>
          <w:szCs w:val="22"/>
        </w:rPr>
      </w:pPr>
      <w:r>
        <w:rPr>
          <w:rFonts w:ascii="Arial" w:hAnsi="Arial" w:cs="Arial"/>
          <w:sz w:val="22"/>
          <w:szCs w:val="22"/>
        </w:rPr>
        <w:t xml:space="preserve">A1.4.3.4 </w:t>
      </w:r>
      <w:r w:rsidR="007F007C">
        <w:rPr>
          <w:rFonts w:ascii="Arial" w:hAnsi="Arial" w:cs="Arial"/>
          <w:sz w:val="22"/>
          <w:szCs w:val="22"/>
        </w:rPr>
        <w:t xml:space="preserve"> </w:t>
      </w:r>
      <w:r>
        <w:rPr>
          <w:rFonts w:ascii="Arial" w:hAnsi="Arial" w:cs="Arial"/>
          <w:sz w:val="22"/>
          <w:szCs w:val="22"/>
        </w:rPr>
        <w:t xml:space="preserve">Any </w:t>
      </w:r>
      <w:r w:rsidRPr="00207ADC">
        <w:rPr>
          <w:rFonts w:ascii="Arial" w:hAnsi="Arial" w:cs="Arial"/>
          <w:b/>
          <w:bCs/>
          <w:sz w:val="22"/>
          <w:szCs w:val="22"/>
        </w:rPr>
        <w:t>Member(s)</w:t>
      </w:r>
      <w:r>
        <w:rPr>
          <w:rFonts w:ascii="Arial" w:hAnsi="Arial" w:cs="Arial"/>
          <w:sz w:val="22"/>
          <w:szCs w:val="22"/>
        </w:rPr>
        <w:t xml:space="preserve"> or Alternate </w:t>
      </w:r>
      <w:r w:rsidRPr="00207ADC">
        <w:rPr>
          <w:rFonts w:ascii="Arial" w:hAnsi="Arial" w:cs="Arial"/>
          <w:b/>
          <w:bCs/>
          <w:sz w:val="22"/>
          <w:szCs w:val="22"/>
        </w:rPr>
        <w:t>Member(s)</w:t>
      </w:r>
      <w:r>
        <w:rPr>
          <w:rFonts w:ascii="Arial" w:hAnsi="Arial" w:cs="Arial"/>
          <w:sz w:val="22"/>
          <w:szCs w:val="22"/>
        </w:rPr>
        <w:t xml:space="preserve"> elected pursuant to the Interim </w:t>
      </w:r>
      <w:r w:rsidRPr="00207ADC">
        <w:rPr>
          <w:rFonts w:ascii="Arial" w:hAnsi="Arial" w:cs="Arial"/>
          <w:b/>
          <w:bCs/>
          <w:sz w:val="22"/>
          <w:szCs w:val="22"/>
        </w:rPr>
        <w:t>Panel</w:t>
      </w:r>
      <w:r>
        <w:rPr>
          <w:rFonts w:ascii="Arial" w:hAnsi="Arial" w:cs="Arial"/>
          <w:sz w:val="22"/>
          <w:szCs w:val="22"/>
        </w:rPr>
        <w:t xml:space="preserve"> and Alternate Election Process shall cease to hold office at the next full election.</w:t>
      </w:r>
    </w:p>
    <w:p w14:paraId="1C129B55" w14:textId="77777777" w:rsidR="00447ED4" w:rsidRDefault="00447ED4">
      <w:pPr>
        <w:widowControl/>
        <w:rPr>
          <w:sz w:val="24"/>
          <w:szCs w:val="24"/>
        </w:rPr>
        <w:sectPr w:rsidR="00447ED4">
          <w:pgSz w:w="12240" w:h="15840"/>
          <w:pgMar w:top="720" w:right="1392" w:bottom="686" w:left="1968" w:header="720" w:footer="720" w:gutter="0"/>
          <w:cols w:space="720"/>
          <w:noEndnote/>
        </w:sectPr>
      </w:pPr>
    </w:p>
    <w:p w14:paraId="10DDDB15" w14:textId="30119E73" w:rsidR="00447ED4" w:rsidRDefault="00487F60">
      <w:pPr>
        <w:kinsoku w:val="0"/>
        <w:overflowPunct w:val="0"/>
        <w:autoSpaceDE/>
        <w:autoSpaceDN/>
        <w:adjustRightInd/>
        <w:spacing w:line="279" w:lineRule="exact"/>
        <w:ind w:left="2232" w:hanging="1152"/>
        <w:jc w:val="both"/>
        <w:textAlignment w:val="baseline"/>
        <w:rPr>
          <w:rFonts w:ascii="Arial" w:hAnsi="Arial" w:cs="Arial"/>
          <w:sz w:val="22"/>
          <w:szCs w:val="22"/>
        </w:rPr>
      </w:pPr>
      <w:r>
        <w:rPr>
          <w:noProof/>
        </w:rPr>
        <mc:AlternateContent>
          <mc:Choice Requires="wps">
            <w:drawing>
              <wp:anchor distT="0" distB="0" distL="0" distR="0" simplePos="0" relativeHeight="251658248" behindDoc="0" locked="0" layoutInCell="0" allowOverlap="1" wp14:anchorId="4E492709" wp14:editId="7ED798E6">
                <wp:simplePos x="0" y="0"/>
                <wp:positionH relativeFrom="page">
                  <wp:posOffset>3670935</wp:posOffset>
                </wp:positionH>
                <wp:positionV relativeFrom="page">
                  <wp:posOffset>9371330</wp:posOffset>
                </wp:positionV>
                <wp:extent cx="314960" cy="16129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FDE4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92709" id="Text Box 40" o:spid="_x0000_s1034" type="#_x0000_t202" style="position:absolute;left:0;text-align:left;margin-left:289.05pt;margin-top:737.9pt;width:24.8pt;height:12.7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ndGWjvgBAADdAwAADgAAAAAAAAAAAAAAAAAu&#10;AgAAZHJzL2Uyb0RvYy54bWxQSwECLQAUAAYACAAAACEAIqccG98AAAANAQAADwAAAAAAAAAAAAAA&#10;AABSBAAAZHJzL2Rvd25yZXYueG1sUEsFBgAAAAAEAAQA8wAAAF4FAAAAAA==&#10;" o:allowincell="f" stroked="f">
                <v:fill opacity="0"/>
                <v:textbox inset="0,0,0,0">
                  <w:txbxContent>
                    <w:p w14:paraId="1FBFDE4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v:textbox>
                <w10:wrap type="square" anchorx="page" anchory="page"/>
              </v:shape>
            </w:pict>
          </mc:Fallback>
        </mc:AlternateContent>
      </w:r>
      <w:r w:rsidR="00447ED4">
        <w:rPr>
          <w:rFonts w:ascii="Arial" w:hAnsi="Arial" w:cs="Arial"/>
          <w:sz w:val="22"/>
          <w:szCs w:val="22"/>
        </w:rPr>
        <w:t xml:space="preserve">A1.4.3.5 </w:t>
      </w:r>
      <w:r w:rsidR="0003246C">
        <w:rPr>
          <w:rFonts w:ascii="Arial" w:hAnsi="Arial" w:cs="Arial"/>
          <w:sz w:val="22"/>
          <w:szCs w:val="22"/>
        </w:rPr>
        <w:t xml:space="preserve">   </w:t>
      </w:r>
      <w:r w:rsidR="00447ED4">
        <w:rPr>
          <w:rFonts w:ascii="Arial" w:hAnsi="Arial" w:cs="Arial"/>
          <w:sz w:val="22"/>
          <w:szCs w:val="22"/>
        </w:rPr>
        <w:t xml:space="preserve">The timetable for the Interim </w:t>
      </w:r>
      <w:r w:rsidR="00447ED4" w:rsidRPr="00207ADC">
        <w:rPr>
          <w:rFonts w:ascii="Arial" w:hAnsi="Arial" w:cs="Arial"/>
          <w:b/>
          <w:bCs/>
          <w:sz w:val="22"/>
          <w:szCs w:val="22"/>
        </w:rPr>
        <w:t>Panel</w:t>
      </w:r>
      <w:r w:rsidR="00447ED4">
        <w:rPr>
          <w:rFonts w:ascii="Arial" w:hAnsi="Arial" w:cs="Arial"/>
          <w:sz w:val="22"/>
          <w:szCs w:val="22"/>
        </w:rPr>
        <w:t xml:space="preserve"> and Alternate Election Process shall be expedited and the </w:t>
      </w:r>
      <w:r w:rsidR="00447ED4" w:rsidRPr="00207ADC">
        <w:rPr>
          <w:rFonts w:ascii="Arial" w:hAnsi="Arial" w:cs="Arial"/>
          <w:b/>
          <w:bCs/>
          <w:sz w:val="22"/>
          <w:szCs w:val="22"/>
        </w:rPr>
        <w:t>Secretary</w:t>
      </w:r>
      <w:r w:rsidR="00447ED4">
        <w:rPr>
          <w:rFonts w:ascii="Arial" w:hAnsi="Arial" w:cs="Arial"/>
          <w:sz w:val="22"/>
          <w:szCs w:val="22"/>
        </w:rPr>
        <w:t xml:space="preserve"> shall prepare a timetable accordingly.</w:t>
      </w:r>
    </w:p>
    <w:p w14:paraId="2A2A67E2" w14:textId="77777777" w:rsidR="00447ED4" w:rsidRDefault="00447ED4">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Pr>
          <w:rFonts w:ascii="Arial" w:hAnsi="Arial" w:cs="Arial"/>
          <w:spacing w:val="-2"/>
          <w:sz w:val="22"/>
          <w:szCs w:val="22"/>
        </w:rPr>
        <w:t>A1.4.4</w:t>
      </w:r>
      <w:r>
        <w:rPr>
          <w:rFonts w:ascii="Arial" w:hAnsi="Arial" w:cs="Arial"/>
          <w:spacing w:val="-2"/>
          <w:sz w:val="22"/>
          <w:szCs w:val="22"/>
        </w:rPr>
        <w:tab/>
      </w:r>
      <w:r>
        <w:rPr>
          <w:rFonts w:ascii="Arial" w:hAnsi="Arial" w:cs="Arial"/>
          <w:b/>
          <w:bCs/>
          <w:spacing w:val="-2"/>
          <w:sz w:val="23"/>
          <w:szCs w:val="23"/>
        </w:rPr>
        <w:t>Replacement of a Resigning Alternate Member</w:t>
      </w:r>
    </w:p>
    <w:p w14:paraId="37E005DF" w14:textId="77777777" w:rsidR="00447ED4" w:rsidRPr="00207ADC" w:rsidRDefault="00447ED4" w:rsidP="00207ADC">
      <w:pPr>
        <w:kinsoku w:val="0"/>
        <w:overflowPunct w:val="0"/>
        <w:autoSpaceDE/>
        <w:autoSpaceDN/>
        <w:adjustRightInd/>
        <w:spacing w:before="46" w:line="252" w:lineRule="exact"/>
        <w:ind w:left="1134" w:hanging="850"/>
        <w:textAlignment w:val="baseline"/>
        <w:rPr>
          <w:rFonts w:ascii="Arial" w:hAnsi="Arial" w:cs="Arial"/>
          <w:spacing w:val="-2"/>
          <w:sz w:val="22"/>
          <w:szCs w:val="22"/>
        </w:rPr>
      </w:pPr>
      <w:r>
        <w:rPr>
          <w:rFonts w:ascii="Arial" w:hAnsi="Arial" w:cs="Arial"/>
          <w:sz w:val="22"/>
          <w:szCs w:val="22"/>
        </w:rPr>
        <w:tab/>
        <w:t>A1.4.4.1</w:t>
      </w:r>
      <w:r>
        <w:rPr>
          <w:rFonts w:ascii="Arial" w:hAnsi="Arial" w:cs="Arial"/>
          <w:sz w:val="22"/>
          <w:szCs w:val="22"/>
        </w:rPr>
        <w:tab/>
        <w:t xml:space="preserve">Subject to Paragraph A1.4.4.2 a Resigning Alternate </w:t>
      </w:r>
      <w:r w:rsidRPr="00207ADC">
        <w:rPr>
          <w:rFonts w:ascii="Arial" w:hAnsi="Arial" w:cs="Arial"/>
          <w:b/>
          <w:bCs/>
          <w:sz w:val="22"/>
          <w:szCs w:val="22"/>
        </w:rPr>
        <w:t>Member</w:t>
      </w:r>
      <w:r>
        <w:rPr>
          <w:rFonts w:ascii="Arial" w:hAnsi="Arial" w:cs="Arial"/>
          <w:sz w:val="22"/>
          <w:szCs w:val="22"/>
        </w:rPr>
        <w:t xml:space="preserve"> shall</w:t>
      </w:r>
      <w:r w:rsidR="0003246C">
        <w:rPr>
          <w:rFonts w:ascii="Arial" w:hAnsi="Arial" w:cs="Arial"/>
          <w:sz w:val="22"/>
          <w:szCs w:val="22"/>
        </w:rPr>
        <w:t xml:space="preserve"> </w:t>
      </w:r>
      <w:r w:rsidR="0003246C">
        <w:rPr>
          <w:rFonts w:ascii="Arial" w:hAnsi="Arial" w:cs="Arial"/>
          <w:spacing w:val="-2"/>
          <w:sz w:val="22"/>
          <w:szCs w:val="22"/>
        </w:rPr>
        <w:t>not be replaced.</w:t>
      </w:r>
    </w:p>
    <w:p w14:paraId="284DFB67" w14:textId="77777777" w:rsidR="00447ED4" w:rsidRDefault="00447ED4" w:rsidP="00207ADC">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Pr>
          <w:rFonts w:ascii="Arial" w:hAnsi="Arial" w:cs="Arial"/>
          <w:sz w:val="22"/>
          <w:szCs w:val="22"/>
        </w:rPr>
        <w:tab/>
        <w:t>A1.4.4.2</w:t>
      </w:r>
      <w:r>
        <w:rPr>
          <w:rFonts w:ascii="Arial" w:hAnsi="Arial" w:cs="Arial"/>
          <w:sz w:val="22"/>
          <w:szCs w:val="22"/>
        </w:rPr>
        <w:tab/>
        <w:t xml:space="preserve">If there are no Alternate </w:t>
      </w:r>
      <w:r w:rsidRPr="00207ADC">
        <w:rPr>
          <w:rFonts w:ascii="Arial" w:hAnsi="Arial" w:cs="Arial"/>
          <w:b/>
          <w:bCs/>
          <w:sz w:val="22"/>
          <w:szCs w:val="22"/>
        </w:rPr>
        <w:t>Members</w:t>
      </w:r>
      <w:r>
        <w:rPr>
          <w:rFonts w:ascii="Arial" w:hAnsi="Arial" w:cs="Arial"/>
          <w:sz w:val="22"/>
          <w:szCs w:val="22"/>
        </w:rPr>
        <w:t xml:space="preserve"> remaining in office following the</w:t>
      </w:r>
    </w:p>
    <w:p w14:paraId="52B26B85" w14:textId="77777777" w:rsidR="00447ED4" w:rsidRDefault="00447ED4">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Alternate </w:t>
      </w:r>
      <w:r w:rsidRPr="00207ADC">
        <w:rPr>
          <w:rFonts w:ascii="Arial" w:hAnsi="Arial" w:cs="Arial"/>
          <w:b/>
          <w:bCs/>
          <w:sz w:val="22"/>
          <w:szCs w:val="22"/>
        </w:rPr>
        <w:t>Member</w:t>
      </w:r>
      <w:r>
        <w:rPr>
          <w:rFonts w:ascii="Arial" w:hAnsi="Arial" w:cs="Arial"/>
          <w:sz w:val="22"/>
          <w:szCs w:val="22"/>
        </w:rPr>
        <w:t xml:space="preserve"> or their appointment as a Member in accordance with A1.4.2 or A1.4.3 then:</w:t>
      </w:r>
    </w:p>
    <w:p w14:paraId="21D3A3A3" w14:textId="77777777" w:rsidR="00447ED4" w:rsidRDefault="00447ED4">
      <w:pPr>
        <w:numPr>
          <w:ilvl w:val="0"/>
          <w:numId w:val="34"/>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Alternate </w:t>
      </w:r>
      <w:r w:rsidRPr="00207ADC">
        <w:rPr>
          <w:rFonts w:ascii="Arial" w:hAnsi="Arial" w:cs="Arial"/>
          <w:b/>
          <w:bCs/>
          <w:sz w:val="22"/>
          <w:szCs w:val="22"/>
        </w:rPr>
        <w:t>Members</w:t>
      </w:r>
      <w:r>
        <w:rPr>
          <w:rFonts w:ascii="Arial" w:hAnsi="Arial" w:cs="Arial"/>
          <w:sz w:val="22"/>
          <w:szCs w:val="22"/>
        </w:rPr>
        <w:t xml:space="preserve"> shall be elected in accordance with Paragraphs A1.2, A1.3 and subject to the following paragraphs A1.4.4.3 to A1.4.4.5 (inclusive) (the “Alternate Election Process”).</w:t>
      </w:r>
    </w:p>
    <w:p w14:paraId="4F396148" w14:textId="77777777" w:rsidR="00447ED4" w:rsidRDefault="00447ED4">
      <w:pPr>
        <w:numPr>
          <w:ilvl w:val="0"/>
          <w:numId w:val="34"/>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Alternate </w:t>
      </w:r>
      <w:r w:rsidRPr="00207ADC">
        <w:rPr>
          <w:rFonts w:ascii="Arial" w:hAnsi="Arial" w:cs="Arial"/>
          <w:b/>
          <w:bCs/>
          <w:sz w:val="22"/>
          <w:szCs w:val="22"/>
        </w:rPr>
        <w:t>Member</w:t>
      </w:r>
      <w:r>
        <w:rPr>
          <w:rFonts w:ascii="Arial" w:hAnsi="Arial" w:cs="Arial"/>
          <w:sz w:val="22"/>
          <w:szCs w:val="22"/>
        </w:rPr>
        <w:t>s shall be elected and the positions shall remain vacant until the next full election.</w:t>
      </w:r>
    </w:p>
    <w:p w14:paraId="6755E26B" w14:textId="77777777" w:rsidR="00447ED4" w:rsidRDefault="00447ED4">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Pr>
          <w:rFonts w:ascii="Arial" w:hAnsi="Arial" w:cs="Arial"/>
          <w:sz w:val="22"/>
          <w:szCs w:val="22"/>
        </w:rPr>
        <w:t xml:space="preserve">A1.4.4.3 </w:t>
      </w:r>
      <w:r w:rsidR="00B4479A">
        <w:rPr>
          <w:rFonts w:ascii="Arial" w:hAnsi="Arial" w:cs="Arial"/>
          <w:sz w:val="22"/>
          <w:szCs w:val="22"/>
        </w:rPr>
        <w:t xml:space="preserve">   </w:t>
      </w:r>
      <w:r>
        <w:rPr>
          <w:rFonts w:ascii="Arial" w:hAnsi="Arial" w:cs="Arial"/>
          <w:sz w:val="22"/>
          <w:szCs w:val="22"/>
        </w:rPr>
        <w:t xml:space="preserve">Where this Paragraph A1.4.4.3 applies, a reference in Paragraphs A1.2 and A1.3 to an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 xml:space="preserve">Member </w:t>
      </w:r>
      <w:r>
        <w:rPr>
          <w:rFonts w:ascii="Arial" w:hAnsi="Arial" w:cs="Arial"/>
          <w:sz w:val="22"/>
          <w:szCs w:val="22"/>
        </w:rPr>
        <w:t xml:space="preserve">shall not apply except in the case of Paragraph A1.3.5.1 (d) where the reference to </w:t>
      </w:r>
      <w:r w:rsidRPr="00207ADC">
        <w:rPr>
          <w:rFonts w:ascii="Arial" w:hAnsi="Arial" w:cs="Arial"/>
          <w:b/>
          <w:bCs/>
          <w:sz w:val="22"/>
          <w:szCs w:val="22"/>
        </w:rPr>
        <w:t>“Members”</w:t>
      </w:r>
      <w:r>
        <w:rPr>
          <w:rFonts w:ascii="Arial" w:hAnsi="Arial" w:cs="Arial"/>
          <w:sz w:val="22"/>
          <w:szCs w:val="22"/>
        </w:rPr>
        <w:t xml:space="preserve"> shall be read and construed as a reference to “Alternate </w:t>
      </w:r>
      <w:r w:rsidRPr="00207ADC">
        <w:rPr>
          <w:rFonts w:ascii="Arial" w:hAnsi="Arial" w:cs="Arial"/>
          <w:b/>
          <w:bCs/>
          <w:sz w:val="22"/>
          <w:szCs w:val="22"/>
        </w:rPr>
        <w:t>Members</w:t>
      </w:r>
      <w:r>
        <w:rPr>
          <w:rFonts w:ascii="Arial" w:hAnsi="Arial" w:cs="Arial"/>
          <w:sz w:val="22"/>
          <w:szCs w:val="22"/>
        </w:rPr>
        <w:t>”.</w:t>
      </w:r>
    </w:p>
    <w:p w14:paraId="64DC05D9" w14:textId="77777777" w:rsidR="00447ED4" w:rsidRDefault="00447ED4">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Pr>
          <w:rFonts w:ascii="Arial" w:hAnsi="Arial" w:cs="Arial"/>
          <w:sz w:val="22"/>
          <w:szCs w:val="22"/>
        </w:rPr>
        <w:t xml:space="preserve">A1.4.4.4 </w:t>
      </w:r>
      <w:r w:rsidR="00B4479A">
        <w:rPr>
          <w:rFonts w:ascii="Arial" w:hAnsi="Arial" w:cs="Arial"/>
          <w:sz w:val="22"/>
          <w:szCs w:val="22"/>
        </w:rPr>
        <w:t xml:space="preserve">   </w:t>
      </w:r>
      <w:r>
        <w:rPr>
          <w:rFonts w:ascii="Arial" w:hAnsi="Arial" w:cs="Arial"/>
          <w:sz w:val="22"/>
          <w:szCs w:val="22"/>
        </w:rPr>
        <w:t xml:space="preserve">Any Alternate </w:t>
      </w:r>
      <w:r w:rsidRPr="00207ADC">
        <w:rPr>
          <w:rFonts w:ascii="Arial" w:hAnsi="Arial" w:cs="Arial"/>
          <w:b/>
          <w:bCs/>
          <w:sz w:val="22"/>
          <w:szCs w:val="22"/>
        </w:rPr>
        <w:t>Member(s)</w:t>
      </w:r>
      <w:r>
        <w:rPr>
          <w:rFonts w:ascii="Arial" w:hAnsi="Arial" w:cs="Arial"/>
          <w:sz w:val="22"/>
          <w:szCs w:val="22"/>
        </w:rPr>
        <w:t xml:space="preserve"> elected pursuant to the Alternate Election Process shall cease to hold office at the next full election.</w:t>
      </w:r>
    </w:p>
    <w:p w14:paraId="67D95402" w14:textId="77777777" w:rsidR="00447ED4" w:rsidRDefault="00447ED4">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Pr>
          <w:rFonts w:ascii="Arial" w:hAnsi="Arial" w:cs="Arial"/>
          <w:sz w:val="22"/>
          <w:szCs w:val="22"/>
        </w:rPr>
        <w:t xml:space="preserve">A1.4.4.5 </w:t>
      </w:r>
      <w:r w:rsidR="00B4479A">
        <w:rPr>
          <w:rFonts w:ascii="Arial" w:hAnsi="Arial" w:cs="Arial"/>
          <w:sz w:val="22"/>
          <w:szCs w:val="22"/>
        </w:rPr>
        <w:t xml:space="preserve">   </w:t>
      </w:r>
      <w:r>
        <w:rPr>
          <w:rFonts w:ascii="Arial" w:hAnsi="Arial" w:cs="Arial"/>
          <w:sz w:val="22"/>
          <w:szCs w:val="22"/>
        </w:rPr>
        <w:t xml:space="preserve">The timetable for the Alternate Election Process shall be expedited and the </w:t>
      </w:r>
      <w:r w:rsidRPr="00207ADC">
        <w:rPr>
          <w:rFonts w:ascii="Arial" w:hAnsi="Arial" w:cs="Arial"/>
          <w:b/>
          <w:bCs/>
          <w:sz w:val="22"/>
          <w:szCs w:val="22"/>
        </w:rPr>
        <w:t>Secretary</w:t>
      </w:r>
      <w:r>
        <w:rPr>
          <w:rFonts w:ascii="Arial" w:hAnsi="Arial" w:cs="Arial"/>
          <w:sz w:val="22"/>
          <w:szCs w:val="22"/>
        </w:rPr>
        <w:t xml:space="preserve"> shall prepare a timetable accordingly.</w:t>
      </w:r>
    </w:p>
    <w:p w14:paraId="1778CC70" w14:textId="77777777" w:rsidR="00447ED4" w:rsidRDefault="00447ED4">
      <w:pPr>
        <w:widowControl/>
        <w:rPr>
          <w:sz w:val="24"/>
          <w:szCs w:val="24"/>
        </w:rPr>
        <w:sectPr w:rsidR="00447ED4">
          <w:pgSz w:w="12240" w:h="15840"/>
          <w:pgMar w:top="720" w:right="1397" w:bottom="686" w:left="1963" w:header="720" w:footer="720" w:gutter="0"/>
          <w:cols w:space="720"/>
          <w:noEndnote/>
        </w:sectPr>
      </w:pPr>
    </w:p>
    <w:p w14:paraId="104793E5" w14:textId="075F003D" w:rsidR="00447ED4" w:rsidRDefault="00487F60">
      <w:pPr>
        <w:kinsoku w:val="0"/>
        <w:overflowPunct w:val="0"/>
        <w:autoSpaceDE/>
        <w:autoSpaceDN/>
        <w:adjustRightInd/>
        <w:spacing w:before="7" w:after="546" w:line="251" w:lineRule="exact"/>
        <w:ind w:left="144"/>
        <w:textAlignment w:val="baseline"/>
        <w:rPr>
          <w:rFonts w:ascii="Arial" w:hAnsi="Arial" w:cs="Arial"/>
          <w:b/>
          <w:bCs/>
          <w:sz w:val="22"/>
          <w:szCs w:val="22"/>
        </w:rPr>
      </w:pPr>
      <w:r>
        <w:rPr>
          <w:noProof/>
        </w:rPr>
        <mc:AlternateContent>
          <mc:Choice Requires="wps">
            <w:drawing>
              <wp:anchor distT="0" distB="0" distL="0" distR="0" simplePos="0" relativeHeight="251658282" behindDoc="1" locked="0" layoutInCell="0" allowOverlap="1" wp14:anchorId="676B5531" wp14:editId="0272C0E7">
                <wp:simplePos x="0" y="0"/>
                <wp:positionH relativeFrom="page">
                  <wp:posOffset>774700</wp:posOffset>
                </wp:positionH>
                <wp:positionV relativeFrom="page">
                  <wp:posOffset>1609090</wp:posOffset>
                </wp:positionV>
                <wp:extent cx="5638800" cy="1843405"/>
                <wp:effectExtent l="0" t="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843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4295E" w14:textId="77777777" w:rsidR="00CC5A89" w:rsidRDefault="00CC5A89">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B5531" id="Text Box 39" o:spid="_x0000_s1035" type="#_x0000_t202" style="position:absolute;left:0;text-align:left;margin-left:61pt;margin-top:126.7pt;width:444pt;height:145.15pt;z-index:-2516581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" o:allowincell="f" stroked="f">
                <v:fill opacity="0"/>
                <v:textbox inset="0,0,0,0">
                  <w:txbxContent>
                    <w:p w14:paraId="15A4295E" w14:textId="77777777" w:rsidR="00CC5A89" w:rsidRDefault="00CC5A89">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9" behindDoc="0" locked="0" layoutInCell="0" allowOverlap="1" wp14:anchorId="1BB0193C" wp14:editId="4E19C3C8">
                <wp:simplePos x="0" y="0"/>
                <wp:positionH relativeFrom="page">
                  <wp:posOffset>3420110</wp:posOffset>
                </wp:positionH>
                <wp:positionV relativeFrom="page">
                  <wp:posOffset>1609090</wp:posOffset>
                </wp:positionV>
                <wp:extent cx="1127760" cy="469900"/>
                <wp:effectExtent l="0" t="0" r="0" b="0"/>
                <wp:wrapSquare wrapText="bothSides"/>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469900"/>
                        </a:xfrm>
                        <a:prstGeom prst="rect">
                          <a:avLst/>
                        </a:prstGeom>
                        <a:solidFill>
                          <a:srgbClr val="FFFFFF">
                            <a:alpha val="0"/>
                          </a:srgbClr>
                        </a:solidFill>
                        <a:ln w="12065">
                          <a:solidFill>
                            <a:srgbClr val="000000"/>
                          </a:solidFill>
                          <a:miter lim="800000"/>
                          <a:headEnd/>
                          <a:tailEnd/>
                        </a:ln>
                      </wps:spPr>
                      <wps:txbx>
                        <w:txbxContent>
                          <w:p w14:paraId="36E74A64" w14:textId="77777777" w:rsidR="00CC5A89" w:rsidRDefault="00CC5A89">
                            <w:pPr>
                              <w:kinsoku w:val="0"/>
                              <w:overflowPunct w:val="0"/>
                              <w:autoSpaceDE/>
                              <w:autoSpaceDN/>
                              <w:adjustRightInd/>
                              <w:spacing w:before="98" w:after="99" w:line="168" w:lineRule="exact"/>
                              <w:jc w:val="center"/>
                              <w:textAlignment w:val="baseline"/>
                              <w:rPr>
                                <w:rFonts w:ascii="Arial" w:hAnsi="Arial" w:cs="Arial"/>
                                <w:sz w:val="15"/>
                                <w:szCs w:val="15"/>
                              </w:rPr>
                            </w:pPr>
                            <w:r>
                              <w:rPr>
                                <w:rFonts w:ascii="Arial" w:hAnsi="Arial" w:cs="Arial"/>
                                <w:sz w:val="15"/>
                                <w:szCs w:val="15"/>
                              </w:rPr>
                              <w:t>Modification Proposal</w:t>
                            </w:r>
                            <w:r>
                              <w:rPr>
                                <w:rFonts w:ascii="Arial" w:hAnsi="Arial" w:cs="Arial"/>
                                <w:sz w:val="15"/>
                                <w:szCs w:val="15"/>
                              </w:rPr>
                              <w:br/>
                              <w:t xml:space="preserve">reviewed by </w:t>
                            </w:r>
                            <w:r w:rsidRPr="00207ADC">
                              <w:rPr>
                                <w:rFonts w:ascii="Arial" w:hAnsi="Arial" w:cs="Arial"/>
                                <w:b/>
                                <w:bCs/>
                                <w:sz w:val="15"/>
                                <w:szCs w:val="15"/>
                              </w:rPr>
                              <w:t>Secretary</w:t>
                            </w:r>
                            <w:r>
                              <w:rPr>
                                <w:rFonts w:ascii="Arial" w:hAnsi="Arial" w:cs="Arial"/>
                                <w:sz w:val="15"/>
                                <w:szCs w:val="15"/>
                              </w:rPr>
                              <w:br/>
                              <w:t>for completeness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0193C" id="Text Box 38" o:spid="_x0000_s1036" type="#_x0000_t202" style="position:absolute;left:0;text-align:left;margin-left:269.3pt;margin-top:126.7pt;width:88.8pt;height:37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" o:allowincell="f" strokeweight=".95pt">
                <v:fill opacity="0"/>
                <v:textbox inset="0,0,0,0">
                  <w:txbxContent>
                    <w:p w14:paraId="36E74A64" w14:textId="77777777" w:rsidR="00CC5A89" w:rsidRDefault="00CC5A89">
                      <w:pPr>
                        <w:kinsoku w:val="0"/>
                        <w:overflowPunct w:val="0"/>
                        <w:autoSpaceDE/>
                        <w:autoSpaceDN/>
                        <w:adjustRightInd/>
                        <w:spacing w:before="98" w:after="99" w:line="168" w:lineRule="exact"/>
                        <w:jc w:val="center"/>
                        <w:textAlignment w:val="baseline"/>
                        <w:rPr>
                          <w:rFonts w:ascii="Arial" w:hAnsi="Arial" w:cs="Arial"/>
                          <w:sz w:val="15"/>
                          <w:szCs w:val="15"/>
                        </w:rPr>
                      </w:pPr>
                      <w:r>
                        <w:rPr>
                          <w:rFonts w:ascii="Arial" w:hAnsi="Arial" w:cs="Arial"/>
                          <w:sz w:val="15"/>
                          <w:szCs w:val="15"/>
                        </w:rPr>
                        <w:t>Modification Proposal</w:t>
                      </w:r>
                      <w:r>
                        <w:rPr>
                          <w:rFonts w:ascii="Arial" w:hAnsi="Arial" w:cs="Arial"/>
                          <w:sz w:val="15"/>
                          <w:szCs w:val="15"/>
                        </w:rPr>
                        <w:br/>
                        <w:t xml:space="preserve">reviewed by </w:t>
                      </w:r>
                      <w:r w:rsidRPr="00207ADC">
                        <w:rPr>
                          <w:rFonts w:ascii="Arial" w:hAnsi="Arial" w:cs="Arial"/>
                          <w:b/>
                          <w:bCs/>
                          <w:sz w:val="15"/>
                          <w:szCs w:val="15"/>
                        </w:rPr>
                        <w:t>Secretary</w:t>
                      </w:r>
                      <w:r>
                        <w:rPr>
                          <w:rFonts w:ascii="Arial" w:hAnsi="Arial" w:cs="Arial"/>
                          <w:sz w:val="15"/>
                          <w:szCs w:val="15"/>
                        </w:rPr>
                        <w:br/>
                        <w:t>for completeness</w:t>
                      </w:r>
                    </w:p>
                  </w:txbxContent>
                </v:textbox>
                <w10:wrap type="square" anchorx="page" anchory="page"/>
              </v:shape>
            </w:pict>
          </mc:Fallback>
        </mc:AlternateContent>
      </w:r>
      <w:r>
        <w:rPr>
          <w:noProof/>
        </w:rPr>
        <mc:AlternateContent>
          <mc:Choice Requires="wps">
            <w:drawing>
              <wp:anchor distT="0" distB="0" distL="0" distR="0" simplePos="0" relativeHeight="251658250" behindDoc="0" locked="0" layoutInCell="0" allowOverlap="1" wp14:anchorId="4DC4E3DE" wp14:editId="12904222">
                <wp:simplePos x="0" y="0"/>
                <wp:positionH relativeFrom="page">
                  <wp:posOffset>5163185</wp:posOffset>
                </wp:positionH>
                <wp:positionV relativeFrom="page">
                  <wp:posOffset>1609090</wp:posOffset>
                </wp:positionV>
                <wp:extent cx="1134110" cy="469900"/>
                <wp:effectExtent l="0" t="0" r="0" b="0"/>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469900"/>
                        </a:xfrm>
                        <a:prstGeom prst="rect">
                          <a:avLst/>
                        </a:prstGeom>
                        <a:solidFill>
                          <a:srgbClr val="FFFFFF">
                            <a:alpha val="0"/>
                          </a:srgbClr>
                        </a:solidFill>
                        <a:ln w="12065">
                          <a:solidFill>
                            <a:srgbClr val="000000"/>
                          </a:solidFill>
                          <a:miter lim="800000"/>
                          <a:headEnd/>
                          <a:tailEnd/>
                        </a:ln>
                      </wps:spPr>
                      <wps:txbx>
                        <w:txbxContent>
                          <w:p w14:paraId="2691596E" w14:textId="77777777" w:rsidR="00CC5A89" w:rsidRDefault="00CC5A89">
                            <w:pPr>
                              <w:kinsoku w:val="0"/>
                              <w:overflowPunct w:val="0"/>
                              <w:autoSpaceDE/>
                              <w:autoSpaceDN/>
                              <w:adjustRightInd/>
                              <w:spacing w:before="134" w:after="99" w:line="156" w:lineRule="exact"/>
                              <w:jc w:val="center"/>
                              <w:textAlignment w:val="baseline"/>
                              <w:rPr>
                                <w:rFonts w:ascii="Arial" w:hAnsi="Arial" w:cs="Arial"/>
                                <w:sz w:val="15"/>
                                <w:szCs w:val="15"/>
                              </w:rPr>
                            </w:pPr>
                            <w:r>
                              <w:rPr>
                                <w:rFonts w:ascii="Arial" w:hAnsi="Arial" w:cs="Arial"/>
                                <w:sz w:val="15"/>
                                <w:szCs w:val="15"/>
                              </w:rPr>
                              <w:t>Proposer re-submits</w:t>
                            </w:r>
                            <w:r>
                              <w:rPr>
                                <w:rFonts w:ascii="Arial" w:hAnsi="Arial" w:cs="Arial"/>
                                <w:sz w:val="15"/>
                                <w:szCs w:val="15"/>
                              </w:rPr>
                              <w:br/>
                              <w:t>the Modification</w:t>
                            </w:r>
                            <w:r>
                              <w:rPr>
                                <w:rFonts w:ascii="Arial" w:hAnsi="Arial" w:cs="Arial"/>
                                <w:sz w:val="15"/>
                                <w:szCs w:val="15"/>
                              </w:rPr>
                              <w:br/>
                              <w:t>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4E3DE" id="Text Box 37" o:spid="_x0000_s1037" type="#_x0000_t202" style="position:absolute;left:0;text-align:left;margin-left:406.55pt;margin-top:126.7pt;width:89.3pt;height:37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" o:allowincell="f" strokeweight=".95pt">
                <v:fill opacity="0"/>
                <v:textbox inset="0,0,0,0">
                  <w:txbxContent>
                    <w:p w14:paraId="2691596E" w14:textId="77777777" w:rsidR="00CC5A89" w:rsidRDefault="00CC5A89">
                      <w:pPr>
                        <w:kinsoku w:val="0"/>
                        <w:overflowPunct w:val="0"/>
                        <w:autoSpaceDE/>
                        <w:autoSpaceDN/>
                        <w:adjustRightInd/>
                        <w:spacing w:before="134" w:after="99" w:line="156" w:lineRule="exact"/>
                        <w:jc w:val="center"/>
                        <w:textAlignment w:val="baseline"/>
                        <w:rPr>
                          <w:rFonts w:ascii="Arial" w:hAnsi="Arial" w:cs="Arial"/>
                          <w:sz w:val="15"/>
                          <w:szCs w:val="15"/>
                        </w:rPr>
                      </w:pPr>
                      <w:r>
                        <w:rPr>
                          <w:rFonts w:ascii="Arial" w:hAnsi="Arial" w:cs="Arial"/>
                          <w:sz w:val="15"/>
                          <w:szCs w:val="15"/>
                        </w:rPr>
                        <w:t>Proposer re-submits</w:t>
                      </w:r>
                      <w:r>
                        <w:rPr>
                          <w:rFonts w:ascii="Arial" w:hAnsi="Arial" w:cs="Arial"/>
                          <w:sz w:val="15"/>
                          <w:szCs w:val="15"/>
                        </w:rPr>
                        <w:br/>
                        <w:t>the Modification</w:t>
                      </w:r>
                      <w:r>
                        <w:rPr>
                          <w:rFonts w:ascii="Arial" w:hAnsi="Arial" w:cs="Arial"/>
                          <w:sz w:val="15"/>
                          <w:szCs w:val="15"/>
                        </w:rPr>
                        <w:br/>
                        <w:t>Proposal</w:t>
                      </w:r>
                    </w:p>
                  </w:txbxContent>
                </v:textbox>
                <w10:wrap type="square" anchorx="page" anchory="page"/>
              </v:shape>
            </w:pict>
          </mc:Fallback>
        </mc:AlternateContent>
      </w:r>
      <w:r>
        <w:rPr>
          <w:noProof/>
        </w:rPr>
        <mc:AlternateContent>
          <mc:Choice Requires="wps">
            <w:drawing>
              <wp:anchor distT="0" distB="0" distL="0" distR="0" simplePos="0" relativeHeight="251658251" behindDoc="0" locked="0" layoutInCell="0" allowOverlap="1" wp14:anchorId="1566AA05" wp14:editId="067C5DE7">
                <wp:simplePos x="0" y="0"/>
                <wp:positionH relativeFrom="page">
                  <wp:posOffset>3276600</wp:posOffset>
                </wp:positionH>
                <wp:positionV relativeFrom="page">
                  <wp:posOffset>2084705</wp:posOffset>
                </wp:positionV>
                <wp:extent cx="3020695" cy="1347470"/>
                <wp:effectExtent l="0" t="0" r="0" b="0"/>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1347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9F6D32" w14:textId="43162EF6"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13A32FAB" wp14:editId="58DD7674">
                                  <wp:extent cx="3019425"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6AA05" id="Text Box 36" o:spid="_x0000_s1038" type="#_x0000_t202" style="position:absolute;left:0;text-align:left;margin-left:258pt;margin-top:164.15pt;width:237.85pt;height:106.1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" o:allowincell="f" stroked="f">
                <v:fill opacity="0"/>
                <v:textbox inset="0,0,0,0">
                  <w:txbxContent>
                    <w:p w14:paraId="479F6D32" w14:textId="43162EF6"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13A32FAB" wp14:editId="58DD7674">
                            <wp:extent cx="3019425"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52" behindDoc="0" locked="0" layoutInCell="0" allowOverlap="1" wp14:anchorId="1E954AA6" wp14:editId="484FD7D1">
                <wp:simplePos x="0" y="0"/>
                <wp:positionH relativeFrom="page">
                  <wp:posOffset>5630545</wp:posOffset>
                </wp:positionH>
                <wp:positionV relativeFrom="page">
                  <wp:posOffset>2087880</wp:posOffset>
                </wp:positionV>
                <wp:extent cx="153670" cy="30480"/>
                <wp:effectExtent l="0" t="0" r="0" b="0"/>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304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46239D" w14:textId="77777777" w:rsidR="00CC5A89" w:rsidRDefault="00CC5A89">
                            <w:pPr>
                              <w:kinsoku w:val="0"/>
                              <w:overflowPunct w:val="0"/>
                              <w:autoSpaceDE/>
                              <w:autoSpaceDN/>
                              <w:adjustRightInd/>
                              <w:spacing w:line="38" w:lineRule="exact"/>
                              <w:textAlignment w:val="baseline"/>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54AA6" id="Text Box 35" o:spid="_x0000_s1039" type="#_x0000_t202" style="position:absolute;left:0;text-align:left;margin-left:443.35pt;margin-top:164.4pt;width:12.1pt;height:2.4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" o:allowincell="f" stroked="f">
                <v:fill opacity="0"/>
                <v:textbox inset="0,0,0,0">
                  <w:txbxContent>
                    <w:p w14:paraId="3946239D" w14:textId="77777777" w:rsidR="00CC5A89" w:rsidRDefault="00CC5A89">
                      <w:pPr>
                        <w:kinsoku w:val="0"/>
                        <w:overflowPunct w:val="0"/>
                        <w:autoSpaceDE/>
                        <w:autoSpaceDN/>
                        <w:adjustRightInd/>
                        <w:spacing w:line="38" w:lineRule="exact"/>
                        <w:textAlignment w:val="baseline"/>
                        <w:rPr>
                          <w:rFonts w:ascii="Arial" w:hAnsi="Arial" w:cs="Arial"/>
                          <w:sz w:val="16"/>
                          <w:szCs w:val="16"/>
                        </w:rPr>
                      </w:pPr>
                      <w:r>
                        <w:rPr>
                          <w:rFonts w:ascii="Arial" w:hAnsi="Arial" w:cs="Arial"/>
                          <w:sz w:val="16"/>
                          <w:szCs w:val="16"/>
                        </w:rPr>
                        <w:t>•</w:t>
                      </w:r>
                    </w:p>
                  </w:txbxContent>
                </v:textbox>
                <w10:wrap type="square" anchorx="page" anchory="page"/>
              </v:shape>
            </w:pict>
          </mc:Fallback>
        </mc:AlternateContent>
      </w:r>
      <w:r>
        <w:rPr>
          <w:noProof/>
        </w:rPr>
        <mc:AlternateContent>
          <mc:Choice Requires="wps">
            <w:drawing>
              <wp:anchor distT="0" distB="0" distL="0" distR="0" simplePos="0" relativeHeight="251658253" behindDoc="0" locked="0" layoutInCell="0" allowOverlap="1" wp14:anchorId="605D8B0F" wp14:editId="47A1DF29">
                <wp:simplePos x="0" y="0"/>
                <wp:positionH relativeFrom="page">
                  <wp:posOffset>5163185</wp:posOffset>
                </wp:positionH>
                <wp:positionV relativeFrom="page">
                  <wp:posOffset>2578735</wp:posOffset>
                </wp:positionV>
                <wp:extent cx="1134110" cy="359410"/>
                <wp:effectExtent l="0" t="0" r="0" b="0"/>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359410"/>
                        </a:xfrm>
                        <a:prstGeom prst="rect">
                          <a:avLst/>
                        </a:prstGeom>
                        <a:solidFill>
                          <a:srgbClr val="FFFFFF">
                            <a:alpha val="0"/>
                          </a:srgbClr>
                        </a:solidFill>
                        <a:ln w="12065">
                          <a:solidFill>
                            <a:srgbClr val="000000"/>
                          </a:solidFill>
                          <a:miter lim="800000"/>
                          <a:headEnd/>
                          <a:tailEnd/>
                        </a:ln>
                      </wps:spPr>
                      <wps:txbx>
                        <w:txbxContent>
                          <w:p w14:paraId="39712ADA" w14:textId="77777777" w:rsidR="00CC5A89" w:rsidRDefault="00CC5A89">
                            <w:pPr>
                              <w:kinsoku w:val="0"/>
                              <w:overflowPunct w:val="0"/>
                              <w:autoSpaceDE/>
                              <w:autoSpaceDN/>
                              <w:adjustRightInd/>
                              <w:spacing w:before="112" w:line="149" w:lineRule="exact"/>
                              <w:ind w:left="144"/>
                              <w:textAlignment w:val="baseline"/>
                              <w:rPr>
                                <w:rFonts w:ascii="Arial" w:hAnsi="Arial" w:cs="Arial"/>
                                <w:sz w:val="15"/>
                                <w:szCs w:val="15"/>
                              </w:rPr>
                            </w:pPr>
                            <w:r w:rsidRPr="00207ADC">
                              <w:rPr>
                                <w:rFonts w:ascii="Arial" w:hAnsi="Arial" w:cs="Arial"/>
                                <w:b/>
                                <w:bCs/>
                                <w:sz w:val="15"/>
                                <w:szCs w:val="15"/>
                              </w:rPr>
                              <w:t>Secretary</w:t>
                            </w:r>
                            <w:r>
                              <w:rPr>
                                <w:rFonts w:ascii="Arial" w:hAnsi="Arial" w:cs="Arial"/>
                                <w:sz w:val="15"/>
                                <w:szCs w:val="15"/>
                              </w:rPr>
                              <w:t xml:space="preserve"> notifies the</w:t>
                            </w:r>
                          </w:p>
                          <w:p w14:paraId="4585B893" w14:textId="77777777" w:rsidR="00CC5A89" w:rsidRDefault="00CC5A89">
                            <w:pPr>
                              <w:kinsoku w:val="0"/>
                              <w:overflowPunct w:val="0"/>
                              <w:autoSpaceDE/>
                              <w:autoSpaceDN/>
                              <w:adjustRightInd/>
                              <w:spacing w:after="104" w:line="163" w:lineRule="exact"/>
                              <w:jc w:val="center"/>
                              <w:textAlignment w:val="baseline"/>
                              <w:rPr>
                                <w:rFonts w:ascii="Arial" w:hAnsi="Arial" w:cs="Arial"/>
                                <w:sz w:val="15"/>
                                <w:szCs w:val="15"/>
                              </w:rPr>
                            </w:pPr>
                            <w:r>
                              <w:rPr>
                                <w:rFonts w:ascii="Arial" w:hAnsi="Arial" w:cs="Arial"/>
                                <w:sz w:val="15"/>
                                <w:szCs w:val="15"/>
                              </w:rPr>
                              <w:t>Proposer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D8B0F" id="Text Box 34" o:spid="_x0000_s1040" type="#_x0000_t202" style="position:absolute;left:0;text-align:left;margin-left:406.55pt;margin-top:203.05pt;width:89.3pt;height:28.3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" o:allowincell="f" strokeweight=".95pt">
                <v:fill opacity="0"/>
                <v:textbox inset="0,0,0,0">
                  <w:txbxContent>
                    <w:p w14:paraId="39712ADA" w14:textId="77777777" w:rsidR="00CC5A89" w:rsidRDefault="00CC5A89">
                      <w:pPr>
                        <w:kinsoku w:val="0"/>
                        <w:overflowPunct w:val="0"/>
                        <w:autoSpaceDE/>
                        <w:autoSpaceDN/>
                        <w:adjustRightInd/>
                        <w:spacing w:before="112" w:line="149" w:lineRule="exact"/>
                        <w:ind w:left="144"/>
                        <w:textAlignment w:val="baseline"/>
                        <w:rPr>
                          <w:rFonts w:ascii="Arial" w:hAnsi="Arial" w:cs="Arial"/>
                          <w:sz w:val="15"/>
                          <w:szCs w:val="15"/>
                        </w:rPr>
                      </w:pPr>
                      <w:r w:rsidRPr="00207ADC">
                        <w:rPr>
                          <w:rFonts w:ascii="Arial" w:hAnsi="Arial" w:cs="Arial"/>
                          <w:b/>
                          <w:bCs/>
                          <w:sz w:val="15"/>
                          <w:szCs w:val="15"/>
                        </w:rPr>
                        <w:t>Secretary</w:t>
                      </w:r>
                      <w:r>
                        <w:rPr>
                          <w:rFonts w:ascii="Arial" w:hAnsi="Arial" w:cs="Arial"/>
                          <w:sz w:val="15"/>
                          <w:szCs w:val="15"/>
                        </w:rPr>
                        <w:t xml:space="preserve"> notifies the</w:t>
                      </w:r>
                    </w:p>
                    <w:p w14:paraId="4585B893" w14:textId="77777777" w:rsidR="00CC5A89" w:rsidRDefault="00CC5A89">
                      <w:pPr>
                        <w:kinsoku w:val="0"/>
                        <w:overflowPunct w:val="0"/>
                        <w:autoSpaceDE/>
                        <w:autoSpaceDN/>
                        <w:adjustRightInd/>
                        <w:spacing w:after="104" w:line="163" w:lineRule="exact"/>
                        <w:jc w:val="center"/>
                        <w:textAlignment w:val="baseline"/>
                        <w:rPr>
                          <w:rFonts w:ascii="Arial" w:hAnsi="Arial" w:cs="Arial"/>
                          <w:sz w:val="15"/>
                          <w:szCs w:val="15"/>
                        </w:rPr>
                      </w:pPr>
                      <w:r>
                        <w:rPr>
                          <w:rFonts w:ascii="Arial" w:hAnsi="Arial" w:cs="Arial"/>
                          <w:sz w:val="15"/>
                          <w:szCs w:val="15"/>
                        </w:rPr>
                        <w:t>Proposer</w:t>
                      </w:r>
                    </w:p>
                  </w:txbxContent>
                </v:textbox>
                <w10:wrap type="square" anchorx="page" anchory="page"/>
              </v:shape>
            </w:pict>
          </mc:Fallback>
        </mc:AlternateContent>
      </w:r>
      <w:r>
        <w:rPr>
          <w:noProof/>
        </w:rPr>
        <mc:AlternateContent>
          <mc:Choice Requires="wps">
            <w:drawing>
              <wp:anchor distT="0" distB="0" distL="0" distR="0" simplePos="0" relativeHeight="251658254" behindDoc="0" locked="0" layoutInCell="0" allowOverlap="1" wp14:anchorId="7FACA699" wp14:editId="28EF9171">
                <wp:simplePos x="0" y="0"/>
                <wp:positionH relativeFrom="page">
                  <wp:posOffset>3733800</wp:posOffset>
                </wp:positionH>
                <wp:positionV relativeFrom="page">
                  <wp:posOffset>2563495</wp:posOffset>
                </wp:positionV>
                <wp:extent cx="502920" cy="399415"/>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399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0A30B" w14:textId="77777777" w:rsidR="00CC5A89" w:rsidRDefault="00CC5A89">
                            <w:pPr>
                              <w:kinsoku w:val="0"/>
                              <w:overflowPunct w:val="0"/>
                              <w:autoSpaceDE/>
                              <w:autoSpaceDN/>
                              <w:adjustRightInd/>
                              <w:spacing w:line="157" w:lineRule="exact"/>
                              <w:jc w:val="center"/>
                              <w:textAlignment w:val="baseline"/>
                              <w:rPr>
                                <w:rFonts w:ascii="Arial" w:hAnsi="Arial" w:cs="Arial"/>
                                <w:spacing w:val="-2"/>
                                <w:sz w:val="15"/>
                                <w:szCs w:val="15"/>
                              </w:rPr>
                            </w:pPr>
                            <w:r>
                              <w:rPr>
                                <w:rFonts w:ascii="Arial" w:hAnsi="Arial" w:cs="Arial"/>
                                <w:spacing w:val="-2"/>
                                <w:sz w:val="15"/>
                                <w:szCs w:val="15"/>
                              </w:rPr>
                              <w:t>Is the</w:t>
                            </w:r>
                            <w:r>
                              <w:rPr>
                                <w:rFonts w:ascii="Arial" w:hAnsi="Arial" w:cs="Arial"/>
                                <w:spacing w:val="-2"/>
                                <w:sz w:val="15"/>
                                <w:szCs w:val="15"/>
                              </w:rPr>
                              <w:br/>
                              <w:t>Modification</w:t>
                            </w:r>
                            <w:r>
                              <w:rPr>
                                <w:rFonts w:ascii="Arial" w:hAnsi="Arial" w:cs="Arial"/>
                                <w:spacing w:val="-2"/>
                                <w:sz w:val="15"/>
                                <w:szCs w:val="15"/>
                              </w:rPr>
                              <w:br/>
                              <w:t>Proposal</w:t>
                            </w:r>
                            <w:r>
                              <w:rPr>
                                <w:rFonts w:ascii="Arial" w:hAnsi="Arial" w:cs="Arial"/>
                                <w:spacing w:val="-2"/>
                                <w:sz w:val="15"/>
                                <w:szCs w:val="15"/>
                              </w:rPr>
                              <w:b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CA699" id="Text Box 33" o:spid="_x0000_s1041" type="#_x0000_t202" style="position:absolute;left:0;text-align:left;margin-left:294pt;margin-top:201.85pt;width:39.6pt;height:31.4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" o:allowincell="f" stroked="f">
                <v:fill opacity="0"/>
                <v:textbox inset="0,0,0,0">
                  <w:txbxContent>
                    <w:p w14:paraId="3970A30B" w14:textId="77777777" w:rsidR="00CC5A89" w:rsidRDefault="00CC5A89">
                      <w:pPr>
                        <w:kinsoku w:val="0"/>
                        <w:overflowPunct w:val="0"/>
                        <w:autoSpaceDE/>
                        <w:autoSpaceDN/>
                        <w:adjustRightInd/>
                        <w:spacing w:line="157" w:lineRule="exact"/>
                        <w:jc w:val="center"/>
                        <w:textAlignment w:val="baseline"/>
                        <w:rPr>
                          <w:rFonts w:ascii="Arial" w:hAnsi="Arial" w:cs="Arial"/>
                          <w:spacing w:val="-2"/>
                          <w:sz w:val="15"/>
                          <w:szCs w:val="15"/>
                        </w:rPr>
                      </w:pPr>
                      <w:r>
                        <w:rPr>
                          <w:rFonts w:ascii="Arial" w:hAnsi="Arial" w:cs="Arial"/>
                          <w:spacing w:val="-2"/>
                          <w:sz w:val="15"/>
                          <w:szCs w:val="15"/>
                        </w:rPr>
                        <w:t>Is the</w:t>
                      </w:r>
                      <w:r>
                        <w:rPr>
                          <w:rFonts w:ascii="Arial" w:hAnsi="Arial" w:cs="Arial"/>
                          <w:spacing w:val="-2"/>
                          <w:sz w:val="15"/>
                          <w:szCs w:val="15"/>
                        </w:rPr>
                        <w:br/>
                        <w:t>Modification</w:t>
                      </w:r>
                      <w:r>
                        <w:rPr>
                          <w:rFonts w:ascii="Arial" w:hAnsi="Arial" w:cs="Arial"/>
                          <w:spacing w:val="-2"/>
                          <w:sz w:val="15"/>
                          <w:szCs w:val="15"/>
                        </w:rPr>
                        <w:br/>
                        <w:t>Proposal</w:t>
                      </w:r>
                      <w:r>
                        <w:rPr>
                          <w:rFonts w:ascii="Arial" w:hAnsi="Arial" w:cs="Arial"/>
                          <w:spacing w:val="-2"/>
                          <w:sz w:val="15"/>
                          <w:szCs w:val="15"/>
                        </w:rPr>
                        <w:br/>
                        <w:t>complete</w:t>
                      </w:r>
                    </w:p>
                  </w:txbxContent>
                </v:textbox>
                <w10:wrap type="square" anchorx="page" anchory="page"/>
              </v:shape>
            </w:pict>
          </mc:Fallback>
        </mc:AlternateContent>
      </w:r>
      <w:r>
        <w:rPr>
          <w:noProof/>
        </w:rPr>
        <mc:AlternateContent>
          <mc:Choice Requires="wps">
            <w:drawing>
              <wp:anchor distT="0" distB="0" distL="0" distR="0" simplePos="0" relativeHeight="251658255" behindDoc="0" locked="0" layoutInCell="0" allowOverlap="1" wp14:anchorId="1D8027DB" wp14:editId="2C17D591">
                <wp:simplePos x="0" y="0"/>
                <wp:positionH relativeFrom="page">
                  <wp:posOffset>4556760</wp:posOffset>
                </wp:positionH>
                <wp:positionV relativeFrom="page">
                  <wp:posOffset>1840865</wp:posOffset>
                </wp:positionV>
                <wp:extent cx="601345" cy="0"/>
                <wp:effectExtent l="0" t="0" r="0" b="0"/>
                <wp:wrapSquare wrapText="bothSides"/>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34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EB9E4" id="Straight Connector 32"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58.8pt,144.95pt" to="406.15pt,1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" o:allowincell="f" strokeweight="1.7pt">
                <w10:wrap type="square" anchorx="page" anchory="page"/>
              </v:line>
            </w:pict>
          </mc:Fallback>
        </mc:AlternateContent>
      </w:r>
      <w:r w:rsidR="00447ED4">
        <w:rPr>
          <w:rFonts w:ascii="Arial" w:hAnsi="Arial" w:cs="Arial"/>
          <w:b/>
          <w:bCs/>
          <w:sz w:val="22"/>
          <w:szCs w:val="22"/>
        </w:rPr>
        <w:t>Annex 2 - SQSS Modification Process Flow Chart</w:t>
      </w:r>
    </w:p>
    <w:p w14:paraId="25017C4E" w14:textId="77777777" w:rsidR="00447ED4" w:rsidRDefault="00447ED4">
      <w:pPr>
        <w:pBdr>
          <w:top w:val="single" w:sz="6" w:space="7" w:color="000000"/>
          <w:left w:val="single" w:sz="6" w:space="3" w:color="000000"/>
          <w:bottom w:val="single" w:sz="6" w:space="5" w:color="000000"/>
          <w:right w:val="single" w:sz="6" w:space="0" w:color="000000"/>
        </w:pBdr>
        <w:kinsoku w:val="0"/>
        <w:overflowPunct w:val="0"/>
        <w:autoSpaceDE/>
        <w:autoSpaceDN/>
        <w:adjustRightInd/>
        <w:spacing w:after="336" w:line="154" w:lineRule="exact"/>
        <w:ind w:left="4238" w:right="2938"/>
        <w:textAlignment w:val="baseline"/>
        <w:rPr>
          <w:rFonts w:ascii="Arial" w:hAnsi="Arial" w:cs="Arial"/>
          <w:sz w:val="15"/>
          <w:szCs w:val="15"/>
        </w:rPr>
      </w:pPr>
      <w:r>
        <w:rPr>
          <w:rFonts w:ascii="Arial" w:hAnsi="Arial" w:cs="Arial"/>
          <w:sz w:val="15"/>
          <w:szCs w:val="15"/>
        </w:rPr>
        <w:t xml:space="preserve">Modification Proposal submitted to </w:t>
      </w:r>
      <w:r w:rsidRPr="00207ADC">
        <w:rPr>
          <w:rFonts w:ascii="Arial" w:hAnsi="Arial" w:cs="Arial"/>
          <w:b/>
          <w:bCs/>
          <w:sz w:val="15"/>
          <w:szCs w:val="15"/>
        </w:rPr>
        <w:t>Secretary</w:t>
      </w:r>
    </w:p>
    <w:tbl>
      <w:tblPr>
        <w:tblW w:w="0" w:type="auto"/>
        <w:tblInd w:w="3145" w:type="dxa"/>
        <w:tblLayout w:type="fixed"/>
        <w:tblCellMar>
          <w:left w:w="0" w:type="dxa"/>
          <w:right w:w="0" w:type="dxa"/>
        </w:tblCellMar>
        <w:tblLook w:val="0000" w:firstRow="0" w:lastRow="0" w:firstColumn="0" w:lastColumn="0" w:noHBand="0" w:noVBand="0"/>
      </w:tblPr>
      <w:tblGrid>
        <w:gridCol w:w="3844"/>
      </w:tblGrid>
      <w:tr w:rsidR="00447ED4" w14:paraId="0CA63B8C" w14:textId="77777777">
        <w:trPr>
          <w:trHeight w:hRule="exact" w:val="1253"/>
        </w:trPr>
        <w:tc>
          <w:tcPr>
            <w:tcW w:w="3844" w:type="dxa"/>
            <w:tcBorders>
              <w:top w:val="single" w:sz="8" w:space="0" w:color="000000"/>
              <w:left w:val="single" w:sz="8" w:space="0" w:color="000000"/>
              <w:bottom w:val="single" w:sz="8" w:space="0" w:color="000000"/>
              <w:right w:val="single" w:sz="8" w:space="0" w:color="000000"/>
            </w:tcBorders>
          </w:tcPr>
          <w:p w14:paraId="450A7415" w14:textId="2207E880" w:rsidR="00447ED4" w:rsidRDefault="00447ED4">
            <w:pPr>
              <w:kinsoku w:val="0"/>
              <w:overflowPunct w:val="0"/>
              <w:autoSpaceDE/>
              <w:autoSpaceDN/>
              <w:adjustRightInd/>
              <w:spacing w:before="117" w:line="168" w:lineRule="exact"/>
              <w:ind w:left="216" w:right="216"/>
              <w:jc w:val="both"/>
              <w:textAlignment w:val="baseline"/>
              <w:rPr>
                <w:rFonts w:ascii="Arial" w:hAnsi="Arial" w:cs="Arial"/>
                <w:spacing w:val="-2"/>
                <w:sz w:val="15"/>
                <w:szCs w:val="15"/>
              </w:rPr>
            </w:pPr>
            <w:r>
              <w:rPr>
                <w:rFonts w:ascii="Arial" w:hAnsi="Arial" w:cs="Arial"/>
                <w:spacing w:val="-2"/>
                <w:sz w:val="15"/>
                <w:szCs w:val="15"/>
              </w:rPr>
              <w:t xml:space="preserve">A copy of the Modification Proposal is </w:t>
            </w:r>
            <w:ins w:id="30" w:author="Teri Puddefoot (NESO)" w:date="2025-01-07T15:42:00Z">
              <w:r w:rsidR="00520E65">
                <w:rPr>
                  <w:rFonts w:ascii="Arial" w:hAnsi="Arial" w:cs="Arial"/>
                  <w:spacing w:val="-2"/>
                  <w:sz w:val="15"/>
                  <w:szCs w:val="15"/>
                </w:rPr>
                <w:t>made available</w:t>
              </w:r>
            </w:ins>
            <w:del w:id="31" w:author="Teri Puddefoot (NESO)" w:date="2025-01-07T15:42:00Z">
              <w:r w:rsidDel="00520E65">
                <w:rPr>
                  <w:rFonts w:ascii="Arial" w:hAnsi="Arial" w:cs="Arial"/>
                  <w:spacing w:val="-2"/>
                  <w:sz w:val="15"/>
                  <w:szCs w:val="15"/>
                </w:rPr>
                <w:delText>circulated</w:delText>
              </w:r>
            </w:del>
            <w:r>
              <w:rPr>
                <w:rFonts w:ascii="Arial" w:hAnsi="Arial" w:cs="Arial"/>
                <w:spacing w:val="-2"/>
                <w:sz w:val="15"/>
                <w:szCs w:val="15"/>
              </w:rPr>
              <w:t xml:space="preserve"> to </w:t>
            </w:r>
            <w:r>
              <w:rPr>
                <w:rFonts w:ascii="Arial" w:hAnsi="Arial" w:cs="Arial"/>
                <w:b/>
                <w:bCs/>
                <w:spacing w:val="-2"/>
                <w:sz w:val="15"/>
                <w:szCs w:val="15"/>
              </w:rPr>
              <w:t>Members</w:t>
            </w:r>
            <w:r>
              <w:rPr>
                <w:rFonts w:ascii="Arial" w:hAnsi="Arial" w:cs="Arial"/>
                <w:spacing w:val="-2"/>
                <w:sz w:val="15"/>
                <w:szCs w:val="15"/>
              </w:rPr>
              <w:t xml:space="preserve">, the </w:t>
            </w:r>
            <w:r>
              <w:rPr>
                <w:rFonts w:ascii="Arial" w:hAnsi="Arial" w:cs="Arial"/>
                <w:b/>
                <w:bCs/>
                <w:spacing w:val="-2"/>
                <w:sz w:val="15"/>
                <w:szCs w:val="15"/>
              </w:rPr>
              <w:t>Authority</w:t>
            </w:r>
            <w:r>
              <w:rPr>
                <w:rFonts w:ascii="Arial" w:hAnsi="Arial" w:cs="Arial"/>
                <w:spacing w:val="-2"/>
                <w:sz w:val="15"/>
                <w:szCs w:val="15"/>
              </w:rPr>
              <w:t xml:space="preserve"> and any relevant interested</w:t>
            </w:r>
          </w:p>
          <w:p w14:paraId="3D1428DD" w14:textId="77777777" w:rsidR="00447ED4" w:rsidRDefault="00447ED4">
            <w:pPr>
              <w:kinsoku w:val="0"/>
              <w:overflowPunct w:val="0"/>
              <w:autoSpaceDE/>
              <w:autoSpaceDN/>
              <w:adjustRightInd/>
              <w:spacing w:line="163" w:lineRule="exact"/>
              <w:jc w:val="center"/>
              <w:textAlignment w:val="baseline"/>
              <w:rPr>
                <w:rFonts w:ascii="Arial" w:hAnsi="Arial" w:cs="Arial"/>
                <w:sz w:val="15"/>
                <w:szCs w:val="15"/>
              </w:rPr>
            </w:pPr>
            <w:r>
              <w:rPr>
                <w:rFonts w:ascii="Arial" w:hAnsi="Arial" w:cs="Arial"/>
                <w:sz w:val="15"/>
                <w:szCs w:val="15"/>
              </w:rPr>
              <w:t>person. Details of the Modification Proposal are</w:t>
            </w:r>
            <w:r>
              <w:rPr>
                <w:rFonts w:ascii="Arial" w:hAnsi="Arial" w:cs="Arial"/>
                <w:sz w:val="15"/>
                <w:szCs w:val="15"/>
              </w:rPr>
              <w:br/>
              <w:t>added to Modification Register and the Modification</w:t>
            </w:r>
          </w:p>
          <w:p w14:paraId="49707AF4" w14:textId="77777777" w:rsidR="00447ED4" w:rsidRDefault="00447ED4">
            <w:pPr>
              <w:kinsoku w:val="0"/>
              <w:overflowPunct w:val="0"/>
              <w:autoSpaceDE/>
              <w:autoSpaceDN/>
              <w:adjustRightInd/>
              <w:spacing w:before="5" w:line="163" w:lineRule="exact"/>
              <w:jc w:val="center"/>
              <w:textAlignment w:val="baseline"/>
              <w:rPr>
                <w:rFonts w:ascii="Arial" w:hAnsi="Arial" w:cs="Arial"/>
                <w:sz w:val="15"/>
                <w:szCs w:val="15"/>
              </w:rPr>
            </w:pPr>
            <w:r>
              <w:rPr>
                <w:rFonts w:ascii="Arial" w:hAnsi="Arial" w:cs="Arial"/>
                <w:sz w:val="15"/>
                <w:szCs w:val="15"/>
              </w:rPr>
              <w:t xml:space="preserve">Proposal is tabled for review at the next </w:t>
            </w:r>
            <w:r>
              <w:rPr>
                <w:rFonts w:ascii="Arial" w:hAnsi="Arial" w:cs="Arial"/>
                <w:b/>
                <w:bCs/>
                <w:sz w:val="15"/>
                <w:szCs w:val="15"/>
              </w:rPr>
              <w:t>Panel</w:t>
            </w:r>
          </w:p>
          <w:p w14:paraId="7B29C638" w14:textId="77777777" w:rsidR="00447ED4" w:rsidRDefault="00B4479A">
            <w:pPr>
              <w:kinsoku w:val="0"/>
              <w:overflowPunct w:val="0"/>
              <w:autoSpaceDE/>
              <w:autoSpaceDN/>
              <w:adjustRightInd/>
              <w:spacing w:before="5" w:after="80" w:line="163" w:lineRule="exact"/>
              <w:jc w:val="center"/>
              <w:textAlignment w:val="baseline"/>
              <w:rPr>
                <w:rFonts w:ascii="Arial" w:hAnsi="Arial" w:cs="Arial"/>
                <w:spacing w:val="-1"/>
                <w:sz w:val="15"/>
                <w:szCs w:val="15"/>
              </w:rPr>
            </w:pPr>
            <w:r>
              <w:rPr>
                <w:rFonts w:ascii="Arial" w:hAnsi="Arial" w:cs="Arial"/>
                <w:spacing w:val="-1"/>
                <w:sz w:val="15"/>
                <w:szCs w:val="15"/>
              </w:rPr>
              <w:t>M</w:t>
            </w:r>
            <w:r w:rsidR="00447ED4">
              <w:rPr>
                <w:rFonts w:ascii="Arial" w:hAnsi="Arial" w:cs="Arial"/>
                <w:spacing w:val="-1"/>
                <w:sz w:val="15"/>
                <w:szCs w:val="15"/>
              </w:rPr>
              <w:t>eeting</w:t>
            </w:r>
          </w:p>
        </w:tc>
      </w:tr>
    </w:tbl>
    <w:p w14:paraId="60471E3C" w14:textId="77777777" w:rsidR="00447ED4" w:rsidRDefault="00447ED4">
      <w:pPr>
        <w:kinsoku w:val="0"/>
        <w:overflowPunct w:val="0"/>
        <w:autoSpaceDE/>
        <w:autoSpaceDN/>
        <w:adjustRightInd/>
        <w:spacing w:after="316" w:line="20" w:lineRule="exact"/>
        <w:ind w:left="3134" w:right="1902"/>
        <w:textAlignment w:val="baseline"/>
        <w:rPr>
          <w:sz w:val="24"/>
          <w:szCs w:val="24"/>
        </w:rPr>
      </w:pPr>
    </w:p>
    <w:p w14:paraId="235FBC5D" w14:textId="77777777" w:rsidR="00447ED4" w:rsidRDefault="00447ED4">
      <w:pPr>
        <w:pBdr>
          <w:top w:val="single" w:sz="6" w:space="4" w:color="000000"/>
          <w:left w:val="single" w:sz="6" w:space="0" w:color="000000"/>
          <w:bottom w:val="single" w:sz="6" w:space="4" w:color="000000"/>
          <w:right w:val="single" w:sz="6" w:space="0" w:color="000000"/>
        </w:pBdr>
        <w:kinsoku w:val="0"/>
        <w:overflowPunct w:val="0"/>
        <w:autoSpaceDE/>
        <w:autoSpaceDN/>
        <w:adjustRightInd/>
        <w:spacing w:line="172" w:lineRule="exact"/>
        <w:ind w:left="4166" w:right="2938"/>
        <w:jc w:val="center"/>
        <w:textAlignment w:val="baseline"/>
        <w:rPr>
          <w:rFonts w:ascii="Arial" w:hAnsi="Arial" w:cs="Arial"/>
          <w:sz w:val="15"/>
          <w:szCs w:val="15"/>
        </w:rPr>
      </w:pPr>
      <w:r>
        <w:rPr>
          <w:rFonts w:ascii="Arial" w:hAnsi="Arial" w:cs="Arial"/>
          <w:sz w:val="15"/>
          <w:szCs w:val="15"/>
        </w:rPr>
        <w:t>The Modification</w:t>
      </w:r>
      <w:r>
        <w:rPr>
          <w:rFonts w:ascii="Arial" w:hAnsi="Arial" w:cs="Arial"/>
          <w:sz w:val="15"/>
          <w:szCs w:val="15"/>
        </w:rPr>
        <w:br/>
        <w:t>Proposal is reviewed at</w:t>
      </w:r>
      <w:r>
        <w:rPr>
          <w:rFonts w:ascii="Arial" w:hAnsi="Arial" w:cs="Arial"/>
          <w:sz w:val="15"/>
          <w:szCs w:val="15"/>
        </w:rPr>
        <w:br/>
        <w:t xml:space="preserve">the next </w:t>
      </w:r>
      <w:r w:rsidRPr="00207ADC">
        <w:rPr>
          <w:rFonts w:ascii="Arial" w:hAnsi="Arial" w:cs="Arial"/>
          <w:b/>
          <w:bCs/>
          <w:sz w:val="15"/>
          <w:szCs w:val="15"/>
        </w:rPr>
        <w:t>Panel</w:t>
      </w:r>
      <w:r>
        <w:rPr>
          <w:rFonts w:ascii="Arial" w:hAnsi="Arial" w:cs="Arial"/>
          <w:sz w:val="15"/>
          <w:szCs w:val="15"/>
        </w:rPr>
        <w:t xml:space="preserve"> meeting</w:t>
      </w:r>
    </w:p>
    <w:p w14:paraId="2ACA0A16" w14:textId="77777777" w:rsidR="00447ED4" w:rsidRDefault="00447ED4">
      <w:pPr>
        <w:kinsoku w:val="0"/>
        <w:overflowPunct w:val="0"/>
        <w:autoSpaceDE/>
        <w:autoSpaceDN/>
        <w:adjustRightInd/>
        <w:spacing w:before="181" w:line="288" w:lineRule="exact"/>
        <w:textAlignment w:val="baseline"/>
        <w:rPr>
          <w:sz w:val="24"/>
          <w:szCs w:val="24"/>
        </w:rPr>
      </w:pPr>
    </w:p>
    <w:p w14:paraId="23F1C0B7" w14:textId="77777777" w:rsidR="00447ED4" w:rsidRDefault="00447ED4">
      <w:pPr>
        <w:widowControl/>
        <w:rPr>
          <w:sz w:val="24"/>
          <w:szCs w:val="24"/>
        </w:rPr>
        <w:sectPr w:rsidR="00447ED4">
          <w:pgSz w:w="12240" w:h="15840"/>
          <w:pgMar w:top="780" w:right="2140" w:bottom="476" w:left="1220" w:header="720" w:footer="720" w:gutter="0"/>
          <w:cols w:space="720"/>
          <w:noEndnote/>
        </w:sectPr>
      </w:pPr>
    </w:p>
    <w:p w14:paraId="0C7AF457" w14:textId="7974DB36" w:rsidR="00447ED4" w:rsidRDefault="00487F60">
      <w:pPr>
        <w:pBdr>
          <w:top w:val="single" w:sz="8" w:space="6" w:color="000000"/>
          <w:left w:val="single" w:sz="8" w:space="0" w:color="000000"/>
          <w:bottom w:val="single" w:sz="8" w:space="4" w:color="000000"/>
          <w:right w:val="single" w:sz="8" w:space="0" w:color="000000"/>
        </w:pBdr>
        <w:kinsoku w:val="0"/>
        <w:overflowPunct w:val="0"/>
        <w:autoSpaceDE/>
        <w:autoSpaceDN/>
        <w:adjustRightInd/>
        <w:spacing w:line="163" w:lineRule="exact"/>
        <w:jc w:val="center"/>
        <w:textAlignment w:val="baseline"/>
        <w:rPr>
          <w:rFonts w:ascii="Arial" w:hAnsi="Arial" w:cs="Arial"/>
          <w:sz w:val="15"/>
          <w:szCs w:val="15"/>
        </w:rPr>
      </w:pPr>
      <w:r>
        <w:rPr>
          <w:noProof/>
        </w:rPr>
        <mc:AlternateContent>
          <mc:Choice Requires="wps">
            <w:drawing>
              <wp:anchor distT="0" distB="0" distL="0" distR="0" simplePos="0" relativeHeight="251658283" behindDoc="1" locked="0" layoutInCell="0" allowOverlap="1" wp14:anchorId="5885C22A" wp14:editId="11515D4C">
                <wp:simplePos x="0" y="0"/>
                <wp:positionH relativeFrom="page">
                  <wp:posOffset>4693920</wp:posOffset>
                </wp:positionH>
                <wp:positionV relativeFrom="page">
                  <wp:posOffset>5831840</wp:posOffset>
                </wp:positionV>
                <wp:extent cx="1610360" cy="892810"/>
                <wp:effectExtent l="0" t="0" r="0" b="0"/>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360" cy="892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E0DD4" w14:textId="77777777" w:rsidR="00CC5A89" w:rsidRDefault="00CC5A89">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5C22A" id="Text Box 31" o:spid="_x0000_s1042" type="#_x0000_t202" style="position:absolute;left:0;text-align:left;margin-left:369.6pt;margin-top:459.2pt;width:126.8pt;height:70.3pt;z-index:-2516581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" o:allowincell="f" stroked="f">
                <v:fill opacity="0"/>
                <v:textbox inset="0,0,0,0">
                  <w:txbxContent>
                    <w:p w14:paraId="73FE0DD4" w14:textId="77777777" w:rsidR="00CC5A89" w:rsidRDefault="00CC5A89">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84" behindDoc="1" locked="0" layoutInCell="0" allowOverlap="1" wp14:anchorId="1E76BBA6" wp14:editId="2547E46B">
                <wp:simplePos x="0" y="0"/>
                <wp:positionH relativeFrom="page">
                  <wp:posOffset>2758440</wp:posOffset>
                </wp:positionH>
                <wp:positionV relativeFrom="page">
                  <wp:posOffset>4919345</wp:posOffset>
                </wp:positionV>
                <wp:extent cx="1935480" cy="2298065"/>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2980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2EA63" w14:textId="70F4AE77"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7668811E" wp14:editId="7F04A9D8">
                                  <wp:extent cx="1933575" cy="2305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6BBA6" id="Text Box 30" o:spid="_x0000_s1043" type="#_x0000_t202" style="position:absolute;left:0;text-align:left;margin-left:217.2pt;margin-top:387.35pt;width:152.4pt;height:180.95pt;z-index:-2516581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" o:allowincell="f" stroked="f">
                <v:fill opacity="0"/>
                <v:textbox inset="0,0,0,0">
                  <w:txbxContent>
                    <w:p w14:paraId="70A2EA63" w14:textId="70F4AE77"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7668811E" wp14:editId="7F04A9D8">
                            <wp:extent cx="1933575" cy="2305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58256" behindDoc="0" locked="0" layoutInCell="0" allowOverlap="1" wp14:anchorId="4C09827B" wp14:editId="7ED7AA5C">
                <wp:simplePos x="0" y="0"/>
                <wp:positionH relativeFrom="page">
                  <wp:posOffset>2966720</wp:posOffset>
                </wp:positionH>
                <wp:positionV relativeFrom="page">
                  <wp:posOffset>5503545</wp:posOffset>
                </wp:positionV>
                <wp:extent cx="198755" cy="66675"/>
                <wp:effectExtent l="0" t="0" r="0" b="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D93F0" w14:textId="77777777" w:rsidR="00CC5A89" w:rsidRDefault="00CC5A89">
                            <w:pPr>
                              <w:kinsoku w:val="0"/>
                              <w:overflowPunct w:val="0"/>
                              <w:autoSpaceDE/>
                              <w:autoSpaceDN/>
                              <w:adjustRightInd/>
                              <w:spacing w:line="102" w:lineRule="exact"/>
                              <w:textAlignment w:val="baseline"/>
                              <w:rPr>
                                <w:rFonts w:ascii="Arial" w:hAnsi="Arial" w:cs="Arial"/>
                                <w:spacing w:val="17"/>
                                <w:sz w:val="10"/>
                                <w:szCs w:val="10"/>
                              </w:rPr>
                            </w:pPr>
                            <w:r>
                              <w:rPr>
                                <w:rFonts w:ascii="Arial" w:hAnsi="Arial" w:cs="Arial"/>
                                <w:spacing w:val="17"/>
                                <w:sz w:val="10"/>
                                <w:szCs w:val="10"/>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9827B" id="Text Box 29" o:spid="_x0000_s1044" type="#_x0000_t202" style="position:absolute;left:0;text-align:left;margin-left:233.6pt;margin-top:433.35pt;width:15.65pt;height:5.25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" o:allowincell="f" stroked="f">
                <v:fill opacity="0"/>
                <v:textbox inset="0,0,0,0">
                  <w:txbxContent>
                    <w:p w14:paraId="607D93F0" w14:textId="77777777" w:rsidR="00CC5A89" w:rsidRDefault="00CC5A89">
                      <w:pPr>
                        <w:kinsoku w:val="0"/>
                        <w:overflowPunct w:val="0"/>
                        <w:autoSpaceDE/>
                        <w:autoSpaceDN/>
                        <w:adjustRightInd/>
                        <w:spacing w:line="102" w:lineRule="exact"/>
                        <w:textAlignment w:val="baseline"/>
                        <w:rPr>
                          <w:rFonts w:ascii="Arial" w:hAnsi="Arial" w:cs="Arial"/>
                          <w:spacing w:val="17"/>
                          <w:sz w:val="10"/>
                          <w:szCs w:val="10"/>
                        </w:rPr>
                      </w:pPr>
                      <w:r>
                        <w:rPr>
                          <w:rFonts w:ascii="Arial" w:hAnsi="Arial" w:cs="Arial"/>
                          <w:spacing w:val="17"/>
                          <w:sz w:val="10"/>
                          <w:szCs w:val="10"/>
                        </w:rPr>
                        <w:t>NO</w:t>
                      </w:r>
                    </w:p>
                  </w:txbxContent>
                </v:textbox>
                <w10:wrap type="square" anchorx="page" anchory="page"/>
              </v:shape>
            </w:pict>
          </mc:Fallback>
        </mc:AlternateContent>
      </w:r>
      <w:r>
        <w:rPr>
          <w:noProof/>
        </w:rPr>
        <mc:AlternateContent>
          <mc:Choice Requires="wps">
            <w:drawing>
              <wp:anchor distT="0" distB="0" distL="0" distR="0" simplePos="0" relativeHeight="251658257" behindDoc="0" locked="0" layoutInCell="0" allowOverlap="1" wp14:anchorId="23DF84D9" wp14:editId="3222D15B">
                <wp:simplePos x="0" y="0"/>
                <wp:positionH relativeFrom="page">
                  <wp:posOffset>3611880</wp:posOffset>
                </wp:positionH>
                <wp:positionV relativeFrom="page">
                  <wp:posOffset>5391150</wp:posOffset>
                </wp:positionV>
                <wp:extent cx="749935" cy="421640"/>
                <wp:effectExtent l="0" t="0" r="0"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935" cy="421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4EFCE" w14:textId="77777777" w:rsidR="00CC5A89" w:rsidRDefault="00CC5A89">
                            <w:pPr>
                              <w:kinsoku w:val="0"/>
                              <w:overflowPunct w:val="0"/>
                              <w:autoSpaceDE/>
                              <w:autoSpaceDN/>
                              <w:adjustRightInd/>
                              <w:spacing w:before="8" w:line="161" w:lineRule="exact"/>
                              <w:jc w:val="center"/>
                              <w:textAlignment w:val="baseline"/>
                              <w:rPr>
                                <w:rFonts w:ascii="Arial" w:hAnsi="Arial" w:cs="Arial"/>
                                <w:spacing w:val="-2"/>
                                <w:sz w:val="15"/>
                                <w:szCs w:val="15"/>
                              </w:rPr>
                            </w:pPr>
                            <w:r>
                              <w:rPr>
                                <w:rFonts w:ascii="Arial" w:hAnsi="Arial" w:cs="Arial"/>
                                <w:spacing w:val="-2"/>
                                <w:sz w:val="15"/>
                                <w:szCs w:val="15"/>
                              </w:rPr>
                              <w:t xml:space="preserve">Does the </w:t>
                            </w:r>
                            <w:r w:rsidRPr="00207ADC">
                              <w:rPr>
                                <w:rFonts w:ascii="Arial" w:hAnsi="Arial" w:cs="Arial"/>
                                <w:b/>
                                <w:bCs/>
                                <w:spacing w:val="-2"/>
                                <w:sz w:val="15"/>
                                <w:szCs w:val="15"/>
                              </w:rPr>
                              <w:t>Panel</w:t>
                            </w:r>
                            <w:r>
                              <w:rPr>
                                <w:rFonts w:ascii="Arial" w:hAnsi="Arial" w:cs="Arial"/>
                                <w:spacing w:val="-2"/>
                                <w:sz w:val="15"/>
                                <w:szCs w:val="15"/>
                              </w:rPr>
                              <w:br/>
                              <w:t>decide to take the</w:t>
                            </w:r>
                            <w:r>
                              <w:rPr>
                                <w:rFonts w:ascii="Arial" w:hAnsi="Arial" w:cs="Arial"/>
                                <w:spacing w:val="-2"/>
                                <w:sz w:val="15"/>
                                <w:szCs w:val="15"/>
                              </w:rPr>
                              <w:br/>
                              <w:t>Modification</w:t>
                            </w:r>
                            <w:r>
                              <w:rPr>
                                <w:rFonts w:ascii="Arial" w:hAnsi="Arial" w:cs="Arial"/>
                                <w:spacing w:val="-2"/>
                                <w:sz w:val="15"/>
                                <w:szCs w:val="15"/>
                              </w:rPr>
                              <w:br/>
                              <w:t>Proposal further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84D9" id="Text Box 28" o:spid="_x0000_s1045" type="#_x0000_t202" style="position:absolute;left:0;text-align:left;margin-left:284.4pt;margin-top:424.5pt;width:59.05pt;height:33.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" o:allowincell="f" stroked="f">
                <v:fill opacity="0"/>
                <v:textbox inset="0,0,0,0">
                  <w:txbxContent>
                    <w:p w14:paraId="6344EFCE" w14:textId="77777777" w:rsidR="00CC5A89" w:rsidRDefault="00CC5A89">
                      <w:pPr>
                        <w:kinsoku w:val="0"/>
                        <w:overflowPunct w:val="0"/>
                        <w:autoSpaceDE/>
                        <w:autoSpaceDN/>
                        <w:adjustRightInd/>
                        <w:spacing w:before="8" w:line="161" w:lineRule="exact"/>
                        <w:jc w:val="center"/>
                        <w:textAlignment w:val="baseline"/>
                        <w:rPr>
                          <w:rFonts w:ascii="Arial" w:hAnsi="Arial" w:cs="Arial"/>
                          <w:spacing w:val="-2"/>
                          <w:sz w:val="15"/>
                          <w:szCs w:val="15"/>
                        </w:rPr>
                      </w:pPr>
                      <w:r>
                        <w:rPr>
                          <w:rFonts w:ascii="Arial" w:hAnsi="Arial" w:cs="Arial"/>
                          <w:spacing w:val="-2"/>
                          <w:sz w:val="15"/>
                          <w:szCs w:val="15"/>
                        </w:rPr>
                        <w:t xml:space="preserve">Does the </w:t>
                      </w:r>
                      <w:r w:rsidRPr="00207ADC">
                        <w:rPr>
                          <w:rFonts w:ascii="Arial" w:hAnsi="Arial" w:cs="Arial"/>
                          <w:b/>
                          <w:bCs/>
                          <w:spacing w:val="-2"/>
                          <w:sz w:val="15"/>
                          <w:szCs w:val="15"/>
                        </w:rPr>
                        <w:t>Panel</w:t>
                      </w:r>
                      <w:r>
                        <w:rPr>
                          <w:rFonts w:ascii="Arial" w:hAnsi="Arial" w:cs="Arial"/>
                          <w:spacing w:val="-2"/>
                          <w:sz w:val="15"/>
                          <w:szCs w:val="15"/>
                        </w:rPr>
                        <w:br/>
                        <w:t>decide to take the</w:t>
                      </w:r>
                      <w:r>
                        <w:rPr>
                          <w:rFonts w:ascii="Arial" w:hAnsi="Arial" w:cs="Arial"/>
                          <w:spacing w:val="-2"/>
                          <w:sz w:val="15"/>
                          <w:szCs w:val="15"/>
                        </w:rPr>
                        <w:br/>
                        <w:t>Modification</w:t>
                      </w:r>
                      <w:r>
                        <w:rPr>
                          <w:rFonts w:ascii="Arial" w:hAnsi="Arial" w:cs="Arial"/>
                          <w:spacing w:val="-2"/>
                          <w:sz w:val="15"/>
                          <w:szCs w:val="15"/>
                        </w:rPr>
                        <w:br/>
                        <w:t>Proposal further</w:t>
                      </w:r>
                    </w:p>
                  </w:txbxContent>
                </v:textbox>
                <w10:wrap type="square" anchorx="page" anchory="page"/>
              </v:shape>
            </w:pict>
          </mc:Fallback>
        </mc:AlternateContent>
      </w:r>
      <w:r>
        <w:rPr>
          <w:noProof/>
        </w:rPr>
        <mc:AlternateContent>
          <mc:Choice Requires="wps">
            <w:drawing>
              <wp:anchor distT="0" distB="0" distL="0" distR="0" simplePos="0" relativeHeight="251658258" behindDoc="0" locked="0" layoutInCell="0" allowOverlap="1" wp14:anchorId="50F83C57" wp14:editId="3BDAD860">
                <wp:simplePos x="0" y="0"/>
                <wp:positionH relativeFrom="page">
                  <wp:posOffset>3743960</wp:posOffset>
                </wp:positionH>
                <wp:positionV relativeFrom="page">
                  <wp:posOffset>6097905</wp:posOffset>
                </wp:positionV>
                <wp:extent cx="220345" cy="66675"/>
                <wp:effectExtent l="0" t="0" r="0" b="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66D7F6"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83C57" id="Text Box 27" o:spid="_x0000_s1046" type="#_x0000_t202" style="position:absolute;left:0;text-align:left;margin-left:294.8pt;margin-top:480.15pt;width:17.35pt;height:5.2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" o:allowincell="f" stroked="f">
                <v:fill opacity="0"/>
                <v:textbox inset="0,0,0,0">
                  <w:txbxContent>
                    <w:p w14:paraId="1E66D7F6"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259" behindDoc="0" locked="0" layoutInCell="0" allowOverlap="1" wp14:anchorId="5E2FC8B2" wp14:editId="71B84E4D">
                <wp:simplePos x="0" y="0"/>
                <wp:positionH relativeFrom="page">
                  <wp:posOffset>2942590</wp:posOffset>
                </wp:positionH>
                <wp:positionV relativeFrom="page">
                  <wp:posOffset>6659245</wp:posOffset>
                </wp:positionV>
                <wp:extent cx="222885" cy="66675"/>
                <wp:effectExtent l="0" t="0" r="0" b="0"/>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796B4" w14:textId="77777777" w:rsidR="00CC5A89" w:rsidRDefault="00CC5A89">
                            <w:pPr>
                              <w:kinsoku w:val="0"/>
                              <w:overflowPunct w:val="0"/>
                              <w:autoSpaceDE/>
                              <w:autoSpaceDN/>
                              <w:adjustRightInd/>
                              <w:spacing w:line="97" w:lineRule="exact"/>
                              <w:textAlignment w:val="baseline"/>
                              <w:rPr>
                                <w:rFonts w:ascii="Arial" w:hAnsi="Arial" w:cs="Arial"/>
                                <w:spacing w:val="11"/>
                                <w:sz w:val="10"/>
                                <w:szCs w:val="10"/>
                              </w:rPr>
                            </w:pPr>
                            <w:r>
                              <w:rPr>
                                <w:rFonts w:ascii="Arial" w:hAnsi="Arial" w:cs="Arial"/>
                                <w:spacing w:val="11"/>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FC8B2" id="Text Box 26" o:spid="_x0000_s1047" type="#_x0000_t202" style="position:absolute;left:0;text-align:left;margin-left:231.7pt;margin-top:524.35pt;width:17.55pt;height:5.25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" o:allowincell="f" stroked="f">
                <v:fill opacity="0"/>
                <v:textbox inset="0,0,0,0">
                  <w:txbxContent>
                    <w:p w14:paraId="0E2796B4" w14:textId="77777777" w:rsidR="00CC5A89" w:rsidRDefault="00CC5A89">
                      <w:pPr>
                        <w:kinsoku w:val="0"/>
                        <w:overflowPunct w:val="0"/>
                        <w:autoSpaceDE/>
                        <w:autoSpaceDN/>
                        <w:adjustRightInd/>
                        <w:spacing w:line="97" w:lineRule="exact"/>
                        <w:textAlignment w:val="baseline"/>
                        <w:rPr>
                          <w:rFonts w:ascii="Arial" w:hAnsi="Arial" w:cs="Arial"/>
                          <w:spacing w:val="11"/>
                          <w:sz w:val="10"/>
                          <w:szCs w:val="10"/>
                        </w:rPr>
                      </w:pPr>
                      <w:r>
                        <w:rPr>
                          <w:rFonts w:ascii="Arial" w:hAnsi="Arial" w:cs="Arial"/>
                          <w:spacing w:val="11"/>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260" behindDoc="0" locked="0" layoutInCell="0" allowOverlap="1" wp14:anchorId="6A332E80" wp14:editId="5DD76557">
                <wp:simplePos x="0" y="0"/>
                <wp:positionH relativeFrom="page">
                  <wp:posOffset>3620770</wp:posOffset>
                </wp:positionH>
                <wp:positionV relativeFrom="page">
                  <wp:posOffset>6678295</wp:posOffset>
                </wp:positionV>
                <wp:extent cx="719455" cy="20193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201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238D25" w14:textId="77777777" w:rsidR="00CC5A89" w:rsidRDefault="00CC5A89">
                            <w:pPr>
                              <w:kinsoku w:val="0"/>
                              <w:overflowPunct w:val="0"/>
                              <w:autoSpaceDE/>
                              <w:autoSpaceDN/>
                              <w:adjustRightInd/>
                              <w:spacing w:before="30" w:line="140" w:lineRule="exact"/>
                              <w:textAlignment w:val="baseline"/>
                              <w:rPr>
                                <w:rFonts w:ascii="Arial" w:hAnsi="Arial" w:cs="Arial"/>
                                <w:spacing w:val="-1"/>
                                <w:sz w:val="15"/>
                                <w:szCs w:val="15"/>
                              </w:rPr>
                            </w:pPr>
                            <w:r>
                              <w:rPr>
                                <w:rFonts w:ascii="Arial" w:hAnsi="Arial" w:cs="Arial"/>
                                <w:spacing w:val="-1"/>
                                <w:sz w:val="15"/>
                                <w:szCs w:val="15"/>
                              </w:rPr>
                              <w:t>Workgroup need to be established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32E80" id="Text Box 25" o:spid="_x0000_s1048" type="#_x0000_t202" style="position:absolute;left:0;text-align:left;margin-left:285.1pt;margin-top:525.85pt;width:56.65pt;height:15.9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" o:allowincell="f" stroked="f">
                <v:fill opacity="0"/>
                <v:textbox inset="0,0,0,0">
                  <w:txbxContent>
                    <w:p w14:paraId="1B238D25" w14:textId="77777777" w:rsidR="00CC5A89" w:rsidRDefault="00CC5A89">
                      <w:pPr>
                        <w:kinsoku w:val="0"/>
                        <w:overflowPunct w:val="0"/>
                        <w:autoSpaceDE/>
                        <w:autoSpaceDN/>
                        <w:adjustRightInd/>
                        <w:spacing w:before="30" w:line="140" w:lineRule="exact"/>
                        <w:textAlignment w:val="baseline"/>
                        <w:rPr>
                          <w:rFonts w:ascii="Arial" w:hAnsi="Arial" w:cs="Arial"/>
                          <w:spacing w:val="-1"/>
                          <w:sz w:val="15"/>
                          <w:szCs w:val="15"/>
                        </w:rPr>
                      </w:pPr>
                      <w:r>
                        <w:rPr>
                          <w:rFonts w:ascii="Arial" w:hAnsi="Arial" w:cs="Arial"/>
                          <w:spacing w:val="-1"/>
                          <w:sz w:val="15"/>
                          <w:szCs w:val="15"/>
                        </w:rPr>
                        <w:t>Workgroup need to be established</w:t>
                      </w:r>
                    </w:p>
                  </w:txbxContent>
                </v:textbox>
                <w10:wrap type="square" anchorx="page" anchory="page"/>
              </v:shape>
            </w:pict>
          </mc:Fallback>
        </mc:AlternateContent>
      </w:r>
      <w:r>
        <w:rPr>
          <w:noProof/>
        </w:rPr>
        <mc:AlternateContent>
          <mc:Choice Requires="wps">
            <w:drawing>
              <wp:anchor distT="0" distB="0" distL="0" distR="0" simplePos="0" relativeHeight="251658261" behindDoc="0" locked="0" layoutInCell="0" allowOverlap="1" wp14:anchorId="488BDC89" wp14:editId="34B9409E">
                <wp:simplePos x="0" y="0"/>
                <wp:positionH relativeFrom="page">
                  <wp:posOffset>3774440</wp:posOffset>
                </wp:positionH>
                <wp:positionV relativeFrom="page">
                  <wp:posOffset>6582410</wp:posOffset>
                </wp:positionV>
                <wp:extent cx="421640" cy="95885"/>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958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A8114A" w14:textId="77777777" w:rsidR="00CC5A89" w:rsidRDefault="00CC5A89">
                            <w:pPr>
                              <w:kinsoku w:val="0"/>
                              <w:overflowPunct w:val="0"/>
                              <w:autoSpaceDE/>
                              <w:autoSpaceDN/>
                              <w:adjustRightInd/>
                              <w:spacing w:line="146" w:lineRule="exact"/>
                              <w:textAlignment w:val="baseline"/>
                              <w:rPr>
                                <w:rFonts w:ascii="Arial" w:hAnsi="Arial" w:cs="Arial"/>
                                <w:spacing w:val="10"/>
                                <w:sz w:val="15"/>
                                <w:szCs w:val="15"/>
                              </w:rPr>
                            </w:pPr>
                            <w:r>
                              <w:rPr>
                                <w:rFonts w:ascii="Arial" w:hAnsi="Arial" w:cs="Arial"/>
                                <w:spacing w:val="10"/>
                                <w:sz w:val="15"/>
                                <w:szCs w:val="15"/>
                              </w:rPr>
                              <w:t>Does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BDC89" id="Text Box 24" o:spid="_x0000_s1049" type="#_x0000_t202" style="position:absolute;left:0;text-align:left;margin-left:297.2pt;margin-top:518.3pt;width:33.2pt;height:7.5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" o:allowincell="f" stroked="f">
                <v:fill opacity="0"/>
                <v:textbox inset="0,0,0,0">
                  <w:txbxContent>
                    <w:p w14:paraId="68A8114A" w14:textId="77777777" w:rsidR="00CC5A89" w:rsidRDefault="00CC5A89">
                      <w:pPr>
                        <w:kinsoku w:val="0"/>
                        <w:overflowPunct w:val="0"/>
                        <w:autoSpaceDE/>
                        <w:autoSpaceDN/>
                        <w:adjustRightInd/>
                        <w:spacing w:line="146" w:lineRule="exact"/>
                        <w:textAlignment w:val="baseline"/>
                        <w:rPr>
                          <w:rFonts w:ascii="Arial" w:hAnsi="Arial" w:cs="Arial"/>
                          <w:spacing w:val="10"/>
                          <w:sz w:val="15"/>
                          <w:szCs w:val="15"/>
                        </w:rPr>
                      </w:pPr>
                      <w:r>
                        <w:rPr>
                          <w:rFonts w:ascii="Arial" w:hAnsi="Arial" w:cs="Arial"/>
                          <w:spacing w:val="10"/>
                          <w:sz w:val="15"/>
                          <w:szCs w:val="15"/>
                        </w:rPr>
                        <w:t>Does a</w:t>
                      </w:r>
                    </w:p>
                  </w:txbxContent>
                </v:textbox>
                <w10:wrap type="square" anchorx="page" anchory="page"/>
              </v:shape>
            </w:pict>
          </mc:Fallback>
        </mc:AlternateContent>
      </w:r>
      <w:r>
        <w:rPr>
          <w:noProof/>
        </w:rPr>
        <mc:AlternateContent>
          <mc:Choice Requires="wps">
            <w:drawing>
              <wp:anchor distT="0" distB="16510" distL="0" distR="0" simplePos="0" relativeHeight="251658262" behindDoc="0" locked="0" layoutInCell="0" allowOverlap="1" wp14:anchorId="38984D29" wp14:editId="109FD0F6">
                <wp:simplePos x="0" y="0"/>
                <wp:positionH relativeFrom="column">
                  <wp:posOffset>3498850</wp:posOffset>
                </wp:positionH>
                <wp:positionV relativeFrom="paragraph">
                  <wp:posOffset>631825</wp:posOffset>
                </wp:positionV>
                <wp:extent cx="1186815" cy="596265"/>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596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B9897" w14:textId="77777777" w:rsidR="00CC5A89" w:rsidRDefault="00CC5A89">
                            <w:pPr>
                              <w:kinsoku w:val="0"/>
                              <w:overflowPunct w:val="0"/>
                              <w:autoSpaceDE/>
                              <w:autoSpaceDN/>
                              <w:adjustRightInd/>
                              <w:spacing w:before="275" w:line="148" w:lineRule="exact"/>
                              <w:textAlignment w:val="baseline"/>
                              <w:rPr>
                                <w:rFonts w:ascii="Arial" w:hAnsi="Arial" w:cs="Arial"/>
                                <w:sz w:val="15"/>
                                <w:szCs w:val="15"/>
                              </w:rPr>
                            </w:pPr>
                            <w:r>
                              <w:rPr>
                                <w:rFonts w:ascii="Arial" w:hAnsi="Arial" w:cs="Arial"/>
                                <w:sz w:val="15"/>
                                <w:szCs w:val="15"/>
                              </w:rPr>
                              <w:t xml:space="preserve">01 The </w:t>
                            </w:r>
                            <w:r w:rsidRPr="00207ADC">
                              <w:rPr>
                                <w:rFonts w:ascii="Arial" w:hAnsi="Arial" w:cs="Arial"/>
                                <w:b/>
                                <w:bCs/>
                                <w:sz w:val="15"/>
                                <w:szCs w:val="15"/>
                              </w:rPr>
                              <w:t>Secretary</w:t>
                            </w:r>
                            <w:r>
                              <w:rPr>
                                <w:rFonts w:ascii="Arial" w:hAnsi="Arial" w:cs="Arial"/>
                                <w:sz w:val="15"/>
                                <w:szCs w:val="15"/>
                              </w:rPr>
                              <w:t xml:space="preserve"> notifies ___ the Proposer that the</w:t>
                            </w:r>
                          </w:p>
                          <w:p w14:paraId="3EF9BF0F" w14:textId="77777777" w:rsidR="00CC5A89" w:rsidRDefault="00CC5A89">
                            <w:pPr>
                              <w:kinsoku w:val="0"/>
                              <w:overflowPunct w:val="0"/>
                              <w:autoSpaceDE/>
                              <w:autoSpaceDN/>
                              <w:adjustRightInd/>
                              <w:spacing w:line="156" w:lineRule="exact"/>
                              <w:ind w:left="144"/>
                              <w:textAlignment w:val="baseline"/>
                              <w:rPr>
                                <w:rFonts w:ascii="Arial" w:hAnsi="Arial" w:cs="Arial"/>
                                <w:spacing w:val="-1"/>
                                <w:sz w:val="15"/>
                                <w:szCs w:val="15"/>
                              </w:rPr>
                            </w:pPr>
                            <w:r>
                              <w:rPr>
                                <w:rFonts w:ascii="Arial" w:hAnsi="Arial" w:cs="Arial"/>
                                <w:spacing w:val="-1"/>
                                <w:sz w:val="15"/>
                                <w:szCs w:val="15"/>
                              </w:rPr>
                              <w:t>Modification Proposal</w:t>
                            </w:r>
                          </w:p>
                          <w:p w14:paraId="0E237300" w14:textId="77777777" w:rsidR="00CC5A89" w:rsidRDefault="00CC5A89">
                            <w:pPr>
                              <w:kinsoku w:val="0"/>
                              <w:overflowPunct w:val="0"/>
                              <w:autoSpaceDE/>
                              <w:autoSpaceDN/>
                              <w:adjustRightInd/>
                              <w:spacing w:after="17" w:line="165" w:lineRule="exact"/>
                              <w:ind w:left="144"/>
                              <w:textAlignment w:val="baseline"/>
                              <w:rPr>
                                <w:rFonts w:ascii="Arial" w:hAnsi="Arial" w:cs="Arial"/>
                                <w:spacing w:val="-1"/>
                                <w:sz w:val="15"/>
                                <w:szCs w:val="15"/>
                              </w:rPr>
                            </w:pPr>
                            <w:r>
                              <w:rPr>
                                <w:rFonts w:ascii="Arial" w:hAnsi="Arial" w:cs="Arial"/>
                                <w:spacing w:val="-1"/>
                                <w:sz w:val="15"/>
                                <w:szCs w:val="15"/>
                              </w:rPr>
                              <w:t>is being taken forward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84D29" id="Text Box 23" o:spid="_x0000_s1050" type="#_x0000_t202" style="position:absolute;left:0;text-align:left;margin-left:275.5pt;margin-top:49.75pt;width:93.45pt;height:46.95pt;z-index:251658262;visibility:visible;mso-wrap-style:square;mso-width-percent:0;mso-height-percent:0;mso-wrap-distance-left:0;mso-wrap-distance-top:0;mso-wrap-distance-right:0;mso-wrap-distance-bottom:1.3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" o:allowincell="f" stroked="f">
                <v:fill opacity="0"/>
                <v:textbox inset="0,0,0,0">
                  <w:txbxContent>
                    <w:p w14:paraId="725B9897" w14:textId="77777777" w:rsidR="00CC5A89" w:rsidRDefault="00CC5A89">
                      <w:pPr>
                        <w:kinsoku w:val="0"/>
                        <w:overflowPunct w:val="0"/>
                        <w:autoSpaceDE/>
                        <w:autoSpaceDN/>
                        <w:adjustRightInd/>
                        <w:spacing w:before="275" w:line="148" w:lineRule="exact"/>
                        <w:textAlignment w:val="baseline"/>
                        <w:rPr>
                          <w:rFonts w:ascii="Arial" w:hAnsi="Arial" w:cs="Arial"/>
                          <w:sz w:val="15"/>
                          <w:szCs w:val="15"/>
                        </w:rPr>
                      </w:pPr>
                      <w:r>
                        <w:rPr>
                          <w:rFonts w:ascii="Arial" w:hAnsi="Arial" w:cs="Arial"/>
                          <w:sz w:val="15"/>
                          <w:szCs w:val="15"/>
                        </w:rPr>
                        <w:t xml:space="preserve">01 The </w:t>
                      </w:r>
                      <w:r w:rsidRPr="00207ADC">
                        <w:rPr>
                          <w:rFonts w:ascii="Arial" w:hAnsi="Arial" w:cs="Arial"/>
                          <w:b/>
                          <w:bCs/>
                          <w:sz w:val="15"/>
                          <w:szCs w:val="15"/>
                        </w:rPr>
                        <w:t>Secretary</w:t>
                      </w:r>
                      <w:r>
                        <w:rPr>
                          <w:rFonts w:ascii="Arial" w:hAnsi="Arial" w:cs="Arial"/>
                          <w:sz w:val="15"/>
                          <w:szCs w:val="15"/>
                        </w:rPr>
                        <w:t xml:space="preserve"> notifies ___ the Proposer that the</w:t>
                      </w:r>
                    </w:p>
                    <w:p w14:paraId="3EF9BF0F" w14:textId="77777777" w:rsidR="00CC5A89" w:rsidRDefault="00CC5A89">
                      <w:pPr>
                        <w:kinsoku w:val="0"/>
                        <w:overflowPunct w:val="0"/>
                        <w:autoSpaceDE/>
                        <w:autoSpaceDN/>
                        <w:adjustRightInd/>
                        <w:spacing w:line="156" w:lineRule="exact"/>
                        <w:ind w:left="144"/>
                        <w:textAlignment w:val="baseline"/>
                        <w:rPr>
                          <w:rFonts w:ascii="Arial" w:hAnsi="Arial" w:cs="Arial"/>
                          <w:spacing w:val="-1"/>
                          <w:sz w:val="15"/>
                          <w:szCs w:val="15"/>
                        </w:rPr>
                      </w:pPr>
                      <w:r>
                        <w:rPr>
                          <w:rFonts w:ascii="Arial" w:hAnsi="Arial" w:cs="Arial"/>
                          <w:spacing w:val="-1"/>
                          <w:sz w:val="15"/>
                          <w:szCs w:val="15"/>
                        </w:rPr>
                        <w:t>Modification Proposal</w:t>
                      </w:r>
                    </w:p>
                    <w:p w14:paraId="0E237300" w14:textId="77777777" w:rsidR="00CC5A89" w:rsidRDefault="00CC5A89">
                      <w:pPr>
                        <w:kinsoku w:val="0"/>
                        <w:overflowPunct w:val="0"/>
                        <w:autoSpaceDE/>
                        <w:autoSpaceDN/>
                        <w:adjustRightInd/>
                        <w:spacing w:after="17" w:line="165" w:lineRule="exact"/>
                        <w:ind w:left="144"/>
                        <w:textAlignment w:val="baseline"/>
                        <w:rPr>
                          <w:rFonts w:ascii="Arial" w:hAnsi="Arial" w:cs="Arial"/>
                          <w:spacing w:val="-1"/>
                          <w:sz w:val="15"/>
                          <w:szCs w:val="15"/>
                        </w:rPr>
                      </w:pPr>
                      <w:r>
                        <w:rPr>
                          <w:rFonts w:ascii="Arial" w:hAnsi="Arial" w:cs="Arial"/>
                          <w:spacing w:val="-1"/>
                          <w:sz w:val="15"/>
                          <w:szCs w:val="15"/>
                        </w:rPr>
                        <w:t>is being taken forward</w:t>
                      </w:r>
                    </w:p>
                  </w:txbxContent>
                </v:textbox>
                <w10:wrap type="square"/>
              </v:shape>
            </w:pict>
          </mc:Fallback>
        </mc:AlternateContent>
      </w:r>
      <w:r>
        <w:rPr>
          <w:noProof/>
        </w:rPr>
        <mc:AlternateContent>
          <mc:Choice Requires="wps">
            <w:drawing>
              <wp:anchor distT="0" distB="0" distL="0" distR="0" simplePos="0" relativeHeight="251658263" behindDoc="0" locked="0" layoutInCell="0" allowOverlap="1" wp14:anchorId="45D4EC1F" wp14:editId="376F33E8">
                <wp:simplePos x="0" y="0"/>
                <wp:positionH relativeFrom="page">
                  <wp:posOffset>5097145</wp:posOffset>
                </wp:positionH>
                <wp:positionV relativeFrom="page">
                  <wp:posOffset>6646545</wp:posOffset>
                </wp:positionV>
                <wp:extent cx="196215" cy="66675"/>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E7A88" w14:textId="77777777" w:rsidR="00CC5A89" w:rsidRDefault="00CC5A89">
                            <w:pPr>
                              <w:kinsoku w:val="0"/>
                              <w:overflowPunct w:val="0"/>
                              <w:autoSpaceDE/>
                              <w:autoSpaceDN/>
                              <w:adjustRightInd/>
                              <w:spacing w:line="102" w:lineRule="exact"/>
                              <w:textAlignment w:val="baseline"/>
                              <w:rPr>
                                <w:rFonts w:ascii="Arial" w:hAnsi="Arial" w:cs="Arial"/>
                                <w:spacing w:val="16"/>
                                <w:sz w:val="10"/>
                                <w:szCs w:val="10"/>
                              </w:rPr>
                            </w:pPr>
                            <w:r>
                              <w:rPr>
                                <w:rFonts w:ascii="Arial" w:hAnsi="Arial" w:cs="Arial"/>
                                <w:spacing w:val="16"/>
                                <w:sz w:val="10"/>
                                <w:szCs w:val="10"/>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EC1F" id="Text Box 22" o:spid="_x0000_s1051" type="#_x0000_t202" style="position:absolute;left:0;text-align:left;margin-left:401.35pt;margin-top:523.35pt;width:15.45pt;height:5.25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" o:allowincell="f" stroked="f">
                <v:fill opacity="0"/>
                <v:textbox inset="0,0,0,0">
                  <w:txbxContent>
                    <w:p w14:paraId="658E7A88" w14:textId="77777777" w:rsidR="00CC5A89" w:rsidRDefault="00CC5A89">
                      <w:pPr>
                        <w:kinsoku w:val="0"/>
                        <w:overflowPunct w:val="0"/>
                        <w:autoSpaceDE/>
                        <w:autoSpaceDN/>
                        <w:adjustRightInd/>
                        <w:spacing w:line="102" w:lineRule="exact"/>
                        <w:textAlignment w:val="baseline"/>
                        <w:rPr>
                          <w:rFonts w:ascii="Arial" w:hAnsi="Arial" w:cs="Arial"/>
                          <w:spacing w:val="16"/>
                          <w:sz w:val="10"/>
                          <w:szCs w:val="10"/>
                        </w:rPr>
                      </w:pPr>
                      <w:r>
                        <w:rPr>
                          <w:rFonts w:ascii="Arial" w:hAnsi="Arial" w:cs="Arial"/>
                          <w:spacing w:val="16"/>
                          <w:sz w:val="10"/>
                          <w:szCs w:val="10"/>
                        </w:rPr>
                        <w:t>NO</w:t>
                      </w:r>
                    </w:p>
                  </w:txbxContent>
                </v:textbox>
                <w10:wrap type="square" anchorx="page" anchory="page"/>
              </v:shape>
            </w:pict>
          </mc:Fallback>
        </mc:AlternateContent>
      </w:r>
      <w:r>
        <w:rPr>
          <w:noProof/>
        </w:rPr>
        <mc:AlternateContent>
          <mc:Choice Requires="wps">
            <w:drawing>
              <wp:anchor distT="0" distB="0" distL="0" distR="0" simplePos="0" relativeHeight="251658264" behindDoc="0" locked="0" layoutInCell="0" allowOverlap="1" wp14:anchorId="14732D04" wp14:editId="7D2C1B9D">
                <wp:simplePos x="0" y="0"/>
                <wp:positionH relativeFrom="page">
                  <wp:posOffset>5163185</wp:posOffset>
                </wp:positionH>
                <wp:positionV relativeFrom="page">
                  <wp:posOffset>6437630</wp:posOffset>
                </wp:positionV>
                <wp:extent cx="1134745" cy="0"/>
                <wp:effectExtent l="0" t="0" r="0" b="0"/>
                <wp:wrapSquare wrapText="bothSides"/>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4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53460" id="Straight Connector 21" o:spid="_x0000_s1026" style="position:absolute;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06.55pt,506.9pt" to="495.9pt,5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58265" behindDoc="0" locked="0" layoutInCell="0" allowOverlap="1" wp14:anchorId="2192BE6F" wp14:editId="0B165890">
                <wp:simplePos x="0" y="0"/>
                <wp:positionH relativeFrom="page">
                  <wp:posOffset>4693920</wp:posOffset>
                </wp:positionH>
                <wp:positionV relativeFrom="page">
                  <wp:posOffset>6138545</wp:posOffset>
                </wp:positionV>
                <wp:extent cx="387985" cy="0"/>
                <wp:effectExtent l="0" t="0" r="0" b="0"/>
                <wp:wrapSquare wrapText="bothSides"/>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46A4F" id="Straight Connector 20" o:spid="_x0000_s1026" style="position:absolute;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483.35pt" to="400.15pt,4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58266" behindDoc="0" locked="0" layoutInCell="0" allowOverlap="1" wp14:anchorId="15A062D9" wp14:editId="3CB10CC8">
                <wp:simplePos x="0" y="0"/>
                <wp:positionH relativeFrom="page">
                  <wp:posOffset>5730240</wp:posOffset>
                </wp:positionH>
                <wp:positionV relativeFrom="page">
                  <wp:posOffset>6754495</wp:posOffset>
                </wp:positionV>
                <wp:extent cx="0" cy="1628140"/>
                <wp:effectExtent l="0" t="0" r="0" b="0"/>
                <wp:wrapSquare wrapText="bothSides"/>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14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EFD08" id="Straight Connector 19" o:spid="_x0000_s1026" style="position:absolute;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1.2pt,531.85pt" to="451.2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" o:allowincell="f" strokeweight=".95pt">
                <w10:wrap type="square" anchorx="page" anchory="page"/>
              </v:line>
            </w:pict>
          </mc:Fallback>
        </mc:AlternateContent>
      </w:r>
      <w:r>
        <w:rPr>
          <w:noProof/>
        </w:rPr>
        <mc:AlternateContent>
          <mc:Choice Requires="wps">
            <w:drawing>
              <wp:anchor distT="0" distB="0" distL="0" distR="0" simplePos="0" relativeHeight="251658267" behindDoc="0" locked="0" layoutInCell="0" allowOverlap="1" wp14:anchorId="44FCCCFD" wp14:editId="6AE9334B">
                <wp:simplePos x="0" y="0"/>
                <wp:positionH relativeFrom="column">
                  <wp:posOffset>3498850</wp:posOffset>
                </wp:positionH>
                <wp:positionV relativeFrom="paragraph">
                  <wp:posOffset>631825</wp:posOffset>
                </wp:positionV>
                <wp:extent cx="1186815" cy="0"/>
                <wp:effectExtent l="0" t="0" r="0" b="0"/>
                <wp:wrapSquare wrapText="bothSides"/>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68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D809F" id="Straight Connector 18" o:spid="_x0000_s1026" style="position:absolute;z-index:25165826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5.5pt,49.75pt" to="368.9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" o:allowincell="f" strokeweight=".7pt">
                <w10:wrap type="square"/>
              </v:line>
            </w:pict>
          </mc:Fallback>
        </mc:AlternateContent>
      </w:r>
      <w:r>
        <w:rPr>
          <w:noProof/>
        </w:rPr>
        <mc:AlternateContent>
          <mc:Choice Requires="wps">
            <w:drawing>
              <wp:anchor distT="0" distB="0" distL="0" distR="0" simplePos="0" relativeHeight="251658268" behindDoc="0" locked="0" layoutInCell="0" allowOverlap="1" wp14:anchorId="3150DB8E" wp14:editId="1BFBCFE6">
                <wp:simplePos x="0" y="0"/>
                <wp:positionH relativeFrom="column">
                  <wp:posOffset>4685665</wp:posOffset>
                </wp:positionH>
                <wp:positionV relativeFrom="paragraph">
                  <wp:posOffset>631825</wp:posOffset>
                </wp:positionV>
                <wp:extent cx="0" cy="596265"/>
                <wp:effectExtent l="0" t="0" r="0" b="0"/>
                <wp:wrapSquare wrapText="bothSides"/>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26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D548A" id="Straight Connector 17" o:spid="_x0000_s1026" style="position:absolute;z-index:2516582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68.95pt,49.75pt" to="368.9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" o:allowincell="f" strokeweight=".95pt">
                <w10:wrap type="square"/>
              </v:line>
            </w:pict>
          </mc:Fallback>
        </mc:AlternateContent>
      </w:r>
      <w:r w:rsidR="00447ED4">
        <w:rPr>
          <w:rFonts w:ascii="Arial" w:hAnsi="Arial" w:cs="Arial"/>
          <w:sz w:val="15"/>
          <w:szCs w:val="15"/>
        </w:rPr>
        <w:t>The Modification</w:t>
      </w:r>
      <w:r w:rsidR="00447ED4">
        <w:rPr>
          <w:rFonts w:ascii="Arial" w:hAnsi="Arial" w:cs="Arial"/>
          <w:sz w:val="15"/>
          <w:szCs w:val="15"/>
        </w:rPr>
        <w:br/>
        <w:t>Proposal is rejected</w:t>
      </w:r>
      <w:r w:rsidR="00447ED4">
        <w:rPr>
          <w:rFonts w:ascii="Arial" w:hAnsi="Arial" w:cs="Arial"/>
          <w:sz w:val="15"/>
          <w:szCs w:val="15"/>
        </w:rPr>
        <w:br/>
        <w:t xml:space="preserve">and the </w:t>
      </w:r>
      <w:r w:rsidR="00447ED4" w:rsidRPr="00207ADC">
        <w:rPr>
          <w:rFonts w:ascii="Arial" w:hAnsi="Arial" w:cs="Arial"/>
          <w:b/>
          <w:bCs/>
          <w:sz w:val="15"/>
          <w:szCs w:val="15"/>
        </w:rPr>
        <w:t>Secretary</w:t>
      </w:r>
      <w:r w:rsidR="00447ED4">
        <w:rPr>
          <w:rFonts w:ascii="Arial" w:hAnsi="Arial" w:cs="Arial"/>
          <w:sz w:val="15"/>
          <w:szCs w:val="15"/>
        </w:rPr>
        <w:t xml:space="preserve"> noti</w:t>
      </w:r>
      <w:r w:rsidR="00447ED4">
        <w:rPr>
          <w:rFonts w:ascii="Arial" w:hAnsi="Arial" w:cs="Arial"/>
          <w:sz w:val="15"/>
          <w:szCs w:val="15"/>
        </w:rPr>
        <w:noBreakHyphen/>
      </w:r>
      <w:r w:rsidR="00447ED4">
        <w:rPr>
          <w:rFonts w:ascii="Arial" w:hAnsi="Arial" w:cs="Arial"/>
          <w:sz w:val="24"/>
          <w:szCs w:val="24"/>
        </w:rPr>
        <w:br/>
      </w:r>
      <w:r w:rsidR="00447ED4">
        <w:rPr>
          <w:rFonts w:ascii="Arial" w:hAnsi="Arial" w:cs="Arial"/>
          <w:sz w:val="15"/>
          <w:szCs w:val="15"/>
        </w:rPr>
        <w:t>fies the Proposer</w:t>
      </w:r>
      <w:r w:rsidR="00447ED4">
        <w:rPr>
          <w:rFonts w:ascii="Arial" w:hAnsi="Arial" w:cs="Arial"/>
          <w:sz w:val="15"/>
          <w:szCs w:val="15"/>
        </w:rPr>
        <w:br/>
        <w:t>explaining why it has</w:t>
      </w:r>
      <w:r w:rsidR="00447ED4">
        <w:rPr>
          <w:rFonts w:ascii="Arial" w:hAnsi="Arial" w:cs="Arial"/>
          <w:sz w:val="15"/>
          <w:szCs w:val="15"/>
        </w:rPr>
        <w:br/>
        <w:t>been rejected</w:t>
      </w:r>
    </w:p>
    <w:p w14:paraId="63FC687F" w14:textId="302F59F1" w:rsidR="00447ED4" w:rsidRDefault="00487F60">
      <w:pPr>
        <w:pBdr>
          <w:top w:val="single" w:sz="6" w:space="6" w:color="000000"/>
          <w:left w:val="single" w:sz="6" w:space="0" w:color="000000"/>
          <w:bottom w:val="single" w:sz="6" w:space="5" w:color="000000"/>
          <w:right w:val="single" w:sz="6" w:space="0" w:color="000000"/>
        </w:pBdr>
        <w:kinsoku w:val="0"/>
        <w:overflowPunct w:val="0"/>
        <w:autoSpaceDE/>
        <w:autoSpaceDN/>
        <w:adjustRightInd/>
        <w:spacing w:line="151" w:lineRule="exact"/>
        <w:jc w:val="center"/>
        <w:textAlignment w:val="baseline"/>
        <w:rPr>
          <w:rFonts w:ascii="Arial" w:hAnsi="Arial" w:cs="Arial"/>
          <w:sz w:val="15"/>
          <w:szCs w:val="15"/>
        </w:rPr>
      </w:pPr>
      <w:r>
        <w:rPr>
          <w:noProof/>
        </w:rPr>
        <mc:AlternateContent>
          <mc:Choice Requires="wps">
            <w:drawing>
              <wp:anchor distT="0" distB="0" distL="0" distR="0" simplePos="0" relativeHeight="251658269" behindDoc="0" locked="0" layoutInCell="0" allowOverlap="1" wp14:anchorId="0603A1AB" wp14:editId="687373D3">
                <wp:simplePos x="0" y="0"/>
                <wp:positionH relativeFrom="page">
                  <wp:posOffset>4693920</wp:posOffset>
                </wp:positionH>
                <wp:positionV relativeFrom="page">
                  <wp:posOffset>6748145</wp:posOffset>
                </wp:positionV>
                <wp:extent cx="1036955" cy="0"/>
                <wp:effectExtent l="0" t="0" r="0" b="0"/>
                <wp:wrapSquare wrapText="bothSides"/>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9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710DC" id="Straight Connector 16" o:spid="_x0000_s1026" style="position:absolute;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531.35pt" to="451.25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" o:allowincell="f" strokeweight=".95pt">
                <w10:wrap type="square" anchorx="page" anchory="page"/>
              </v:line>
            </w:pict>
          </mc:Fallback>
        </mc:AlternateContent>
      </w:r>
      <w:r w:rsidR="00447ED4" w:rsidRPr="00207ADC">
        <w:rPr>
          <w:rFonts w:ascii="Arial" w:hAnsi="Arial" w:cs="Arial"/>
          <w:b/>
          <w:bCs/>
          <w:sz w:val="15"/>
          <w:szCs w:val="15"/>
        </w:rPr>
        <w:t>Panel</w:t>
      </w:r>
      <w:r w:rsidR="00447ED4">
        <w:rPr>
          <w:rFonts w:ascii="Arial" w:hAnsi="Arial" w:cs="Arial"/>
          <w:sz w:val="15"/>
          <w:szCs w:val="15"/>
        </w:rPr>
        <w:t xml:space="preserve"> establish</w:t>
      </w:r>
      <w:r w:rsidR="00447ED4">
        <w:rPr>
          <w:rFonts w:ascii="Arial" w:hAnsi="Arial" w:cs="Arial"/>
          <w:sz w:val="15"/>
          <w:szCs w:val="15"/>
        </w:rPr>
        <w:br/>
        <w:t>Workgroup and set</w:t>
      </w:r>
      <w:r w:rsidR="00447ED4">
        <w:rPr>
          <w:rFonts w:ascii="Arial" w:hAnsi="Arial" w:cs="Arial"/>
          <w:sz w:val="15"/>
          <w:szCs w:val="15"/>
        </w:rPr>
        <w:br/>
        <w:t>Terms of Reference</w:t>
      </w:r>
    </w:p>
    <w:p w14:paraId="6541C77F" w14:textId="77777777" w:rsidR="00447ED4" w:rsidRDefault="00447ED4">
      <w:pPr>
        <w:widowControl/>
        <w:rPr>
          <w:sz w:val="24"/>
          <w:szCs w:val="24"/>
        </w:rPr>
        <w:sectPr w:rsidR="00447ED4">
          <w:type w:val="continuous"/>
          <w:pgSz w:w="12240" w:h="15840"/>
          <w:pgMar w:top="780" w:right="7906" w:bottom="476" w:left="2549" w:header="720" w:footer="720" w:gutter="0"/>
          <w:cols w:space="720"/>
          <w:noEndnote/>
        </w:sectPr>
      </w:pPr>
    </w:p>
    <w:p w14:paraId="278F3A8A" w14:textId="77813C73" w:rsidR="00447ED4" w:rsidRDefault="00487F60">
      <w:pPr>
        <w:kinsoku w:val="0"/>
        <w:overflowPunct w:val="0"/>
        <w:autoSpaceDE/>
        <w:autoSpaceDN/>
        <w:adjustRightInd/>
        <w:spacing w:before="1938" w:line="288" w:lineRule="exact"/>
        <w:textAlignment w:val="baseline"/>
        <w:rPr>
          <w:sz w:val="24"/>
          <w:szCs w:val="24"/>
        </w:rPr>
      </w:pPr>
      <w:r>
        <w:rPr>
          <w:noProof/>
        </w:rPr>
        <mc:AlternateContent>
          <mc:Choice Requires="wps">
            <w:drawing>
              <wp:anchor distT="0" distB="0" distL="0" distR="0" simplePos="0" relativeHeight="251658281" behindDoc="0" locked="0" layoutInCell="0" allowOverlap="1" wp14:anchorId="545DD0BF" wp14:editId="12C056E2">
                <wp:simplePos x="0" y="0"/>
                <wp:positionH relativeFrom="column">
                  <wp:posOffset>2769870</wp:posOffset>
                </wp:positionH>
                <wp:positionV relativeFrom="paragraph">
                  <wp:posOffset>1054735</wp:posOffset>
                </wp:positionV>
                <wp:extent cx="841375" cy="21780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2178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646D2" w14:textId="77777777" w:rsidR="00CC5A89" w:rsidRDefault="00CC5A89">
                            <w:pPr>
                              <w:kinsoku w:val="0"/>
                              <w:overflowPunct w:val="0"/>
                              <w:autoSpaceDE/>
                              <w:autoSpaceDN/>
                              <w:adjustRightInd/>
                              <w:spacing w:before="13" w:line="162" w:lineRule="exact"/>
                              <w:textAlignment w:val="baseline"/>
                              <w:rPr>
                                <w:rFonts w:ascii="Arial" w:hAnsi="Arial" w:cs="Arial"/>
                                <w:spacing w:val="-1"/>
                                <w:sz w:val="15"/>
                                <w:szCs w:val="15"/>
                              </w:rPr>
                            </w:pPr>
                            <w:r w:rsidRPr="00207ADC">
                              <w:rPr>
                                <w:rFonts w:ascii="Arial" w:hAnsi="Arial" w:cs="Arial"/>
                                <w:b/>
                                <w:bCs/>
                                <w:spacing w:val="-1"/>
                                <w:sz w:val="15"/>
                                <w:szCs w:val="15"/>
                              </w:rPr>
                              <w:t>Panel</w:t>
                            </w:r>
                            <w:r>
                              <w:rPr>
                                <w:rFonts w:ascii="Arial" w:hAnsi="Arial" w:cs="Arial"/>
                                <w:spacing w:val="-1"/>
                                <w:sz w:val="15"/>
                                <w:szCs w:val="15"/>
                              </w:rPr>
                              <w:t xml:space="preserve"> considers the Workgroup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DD0BF" id="Text Box 15" o:spid="_x0000_s1052" type="#_x0000_t202" style="position:absolute;margin-left:218.1pt;margin-top:83.05pt;width:66.25pt;height:17.15pt;z-index:251658281;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" o:allowincell="f" stroked="f">
                <v:fill opacity="0"/>
                <v:textbox inset="0,0,0,0">
                  <w:txbxContent>
                    <w:p w14:paraId="5AA646D2" w14:textId="77777777" w:rsidR="00CC5A89" w:rsidRDefault="00CC5A89">
                      <w:pPr>
                        <w:kinsoku w:val="0"/>
                        <w:overflowPunct w:val="0"/>
                        <w:autoSpaceDE/>
                        <w:autoSpaceDN/>
                        <w:adjustRightInd/>
                        <w:spacing w:before="13" w:line="162" w:lineRule="exact"/>
                        <w:textAlignment w:val="baseline"/>
                        <w:rPr>
                          <w:rFonts w:ascii="Arial" w:hAnsi="Arial" w:cs="Arial"/>
                          <w:spacing w:val="-1"/>
                          <w:sz w:val="15"/>
                          <w:szCs w:val="15"/>
                        </w:rPr>
                      </w:pPr>
                      <w:r w:rsidRPr="00207ADC">
                        <w:rPr>
                          <w:rFonts w:ascii="Arial" w:hAnsi="Arial" w:cs="Arial"/>
                          <w:b/>
                          <w:bCs/>
                          <w:spacing w:val="-1"/>
                          <w:sz w:val="15"/>
                          <w:szCs w:val="15"/>
                        </w:rPr>
                        <w:t>Panel</w:t>
                      </w:r>
                      <w:r>
                        <w:rPr>
                          <w:rFonts w:ascii="Arial" w:hAnsi="Arial" w:cs="Arial"/>
                          <w:spacing w:val="-1"/>
                          <w:sz w:val="15"/>
                          <w:szCs w:val="15"/>
                        </w:rPr>
                        <w:t xml:space="preserve"> considers the Workgroup Report</w:t>
                      </w:r>
                    </w:p>
                  </w:txbxContent>
                </v:textbox>
              </v:shape>
            </w:pict>
          </mc:Fallback>
        </mc:AlternateContent>
      </w:r>
      <w:r>
        <w:rPr>
          <w:noProof/>
        </w:rPr>
        <mc:AlternateContent>
          <mc:Choice Requires="wps">
            <w:drawing>
              <wp:anchor distT="0" distB="0" distL="0" distR="0" simplePos="0" relativeHeight="251658280" behindDoc="0" locked="0" layoutInCell="0" allowOverlap="1" wp14:anchorId="2E1E0EFF" wp14:editId="75F370FF">
                <wp:simplePos x="0" y="0"/>
                <wp:positionH relativeFrom="column">
                  <wp:posOffset>925830</wp:posOffset>
                </wp:positionH>
                <wp:positionV relativeFrom="paragraph">
                  <wp:posOffset>1029335</wp:posOffset>
                </wp:positionV>
                <wp:extent cx="960120" cy="32512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325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C08197" w14:textId="77777777" w:rsidR="00CC5A89" w:rsidRDefault="00CC5A89">
                            <w:pPr>
                              <w:kinsoku w:val="0"/>
                              <w:overflowPunct w:val="0"/>
                              <w:autoSpaceDE/>
                              <w:autoSpaceDN/>
                              <w:adjustRightInd/>
                              <w:spacing w:before="8" w:line="167" w:lineRule="exact"/>
                              <w:jc w:val="center"/>
                              <w:textAlignment w:val="baseline"/>
                              <w:rPr>
                                <w:rFonts w:ascii="Arial" w:hAnsi="Arial" w:cs="Arial"/>
                                <w:spacing w:val="-2"/>
                                <w:sz w:val="15"/>
                                <w:szCs w:val="15"/>
                              </w:rPr>
                            </w:pPr>
                            <w:r>
                              <w:rPr>
                                <w:rFonts w:ascii="Arial" w:hAnsi="Arial" w:cs="Arial"/>
                                <w:spacing w:val="-2"/>
                                <w:sz w:val="15"/>
                                <w:szCs w:val="15"/>
                              </w:rPr>
                              <w:t>Workgroup produce a</w:t>
                            </w:r>
                            <w:r>
                              <w:rPr>
                                <w:rFonts w:ascii="Arial" w:hAnsi="Arial" w:cs="Arial"/>
                                <w:spacing w:val="-2"/>
                                <w:sz w:val="15"/>
                                <w:szCs w:val="15"/>
                              </w:rPr>
                              <w:br/>
                              <w:t>Workgroup Report and</w:t>
                            </w:r>
                            <w:r>
                              <w:rPr>
                                <w:rFonts w:ascii="Arial" w:hAnsi="Arial" w:cs="Arial"/>
                                <w:spacing w:val="-2"/>
                                <w:sz w:val="15"/>
                                <w:szCs w:val="15"/>
                              </w:rPr>
                              <w:br/>
                              <w:t xml:space="preserve">submit to </w:t>
                            </w:r>
                            <w:r w:rsidRPr="00207ADC">
                              <w:rPr>
                                <w:rFonts w:ascii="Arial" w:hAnsi="Arial" w:cs="Arial"/>
                                <w:b/>
                                <w:bCs/>
                                <w:spacing w:val="-2"/>
                                <w:sz w:val="15"/>
                                <w:szCs w:val="15"/>
                              </w:rPr>
                              <w:t>Panel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E0EFF" id="Text Box 14" o:spid="_x0000_s1053" type="#_x0000_t202" style="position:absolute;margin-left:72.9pt;margin-top:81.05pt;width:75.6pt;height:25.6pt;z-index:2516582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" o:allowincell="f" stroked="f">
                <v:fill opacity="0"/>
                <v:textbox inset="0,0,0,0">
                  <w:txbxContent>
                    <w:p w14:paraId="36C08197" w14:textId="77777777" w:rsidR="00CC5A89" w:rsidRDefault="00CC5A89">
                      <w:pPr>
                        <w:kinsoku w:val="0"/>
                        <w:overflowPunct w:val="0"/>
                        <w:autoSpaceDE/>
                        <w:autoSpaceDN/>
                        <w:adjustRightInd/>
                        <w:spacing w:before="8" w:line="167" w:lineRule="exact"/>
                        <w:jc w:val="center"/>
                        <w:textAlignment w:val="baseline"/>
                        <w:rPr>
                          <w:rFonts w:ascii="Arial" w:hAnsi="Arial" w:cs="Arial"/>
                          <w:spacing w:val="-2"/>
                          <w:sz w:val="15"/>
                          <w:szCs w:val="15"/>
                        </w:rPr>
                      </w:pPr>
                      <w:r>
                        <w:rPr>
                          <w:rFonts w:ascii="Arial" w:hAnsi="Arial" w:cs="Arial"/>
                          <w:spacing w:val="-2"/>
                          <w:sz w:val="15"/>
                          <w:szCs w:val="15"/>
                        </w:rPr>
                        <w:t>Workgroup produce a</w:t>
                      </w:r>
                      <w:r>
                        <w:rPr>
                          <w:rFonts w:ascii="Arial" w:hAnsi="Arial" w:cs="Arial"/>
                          <w:spacing w:val="-2"/>
                          <w:sz w:val="15"/>
                          <w:szCs w:val="15"/>
                        </w:rPr>
                        <w:br/>
                        <w:t>Workgroup Report and</w:t>
                      </w:r>
                      <w:r>
                        <w:rPr>
                          <w:rFonts w:ascii="Arial" w:hAnsi="Arial" w:cs="Arial"/>
                          <w:spacing w:val="-2"/>
                          <w:sz w:val="15"/>
                          <w:szCs w:val="15"/>
                        </w:rPr>
                        <w:br/>
                        <w:t xml:space="preserve">submit to </w:t>
                      </w:r>
                      <w:r w:rsidRPr="00207ADC">
                        <w:rPr>
                          <w:rFonts w:ascii="Arial" w:hAnsi="Arial" w:cs="Arial"/>
                          <w:b/>
                          <w:bCs/>
                          <w:spacing w:val="-2"/>
                          <w:sz w:val="15"/>
                          <w:szCs w:val="15"/>
                        </w:rPr>
                        <w:t>Panel</w:t>
                      </w:r>
                    </w:p>
                  </w:txbxContent>
                </v:textbox>
              </v:shape>
            </w:pict>
          </mc:Fallback>
        </mc:AlternateContent>
      </w:r>
      <w:r>
        <w:rPr>
          <w:noProof/>
        </w:rPr>
        <mc:AlternateContent>
          <mc:Choice Requires="wps">
            <w:drawing>
              <wp:anchor distT="0" distB="0" distL="0" distR="0" simplePos="0" relativeHeight="251658270" behindDoc="0" locked="0" layoutInCell="0" allowOverlap="1" wp14:anchorId="52321DC9" wp14:editId="36D69963">
                <wp:simplePos x="0" y="0"/>
                <wp:positionH relativeFrom="column">
                  <wp:posOffset>1314450</wp:posOffset>
                </wp:positionH>
                <wp:positionV relativeFrom="paragraph">
                  <wp:posOffset>337820</wp:posOffset>
                </wp:positionV>
                <wp:extent cx="153035" cy="10731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073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15C77E" w14:textId="77777777" w:rsidR="00CC5A89" w:rsidRDefault="00CC5A89">
                            <w:pPr>
                              <w:kinsoku w:val="0"/>
                              <w:overflowPunct w:val="0"/>
                              <w:autoSpaceDE/>
                              <w:autoSpaceDN/>
                              <w:adjustRightInd/>
                              <w:spacing w:before="6" w:line="162" w:lineRule="exact"/>
                              <w:textAlignment w:val="baseline"/>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21DC9" id="Text Box 13" o:spid="_x0000_s1054" type="#_x0000_t202" style="position:absolute;margin-left:103.5pt;margin-top:26.6pt;width:12.05pt;height:8.45pt;z-index:25165827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b9q+gEAAN4DAAAOAAAAZHJzL2Uyb0RvYy54bWysU9uO0zAQfUfiHyy/06StCq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" o:allowincell="f" stroked="f">
                <v:fill opacity="0"/>
                <v:textbox inset="0,0,0,0">
                  <w:txbxContent>
                    <w:p w14:paraId="1815C77E" w14:textId="77777777" w:rsidR="00CC5A89" w:rsidRDefault="00CC5A89">
                      <w:pPr>
                        <w:kinsoku w:val="0"/>
                        <w:overflowPunct w:val="0"/>
                        <w:autoSpaceDE/>
                        <w:autoSpaceDN/>
                        <w:adjustRightInd/>
                        <w:spacing w:before="6" w:line="162" w:lineRule="exact"/>
                        <w:textAlignment w:val="baseline"/>
                        <w:rPr>
                          <w:rFonts w:ascii="Arial" w:hAnsi="Arial" w:cs="Arial"/>
                          <w:sz w:val="16"/>
                          <w:szCs w:val="16"/>
                        </w:rPr>
                      </w:pPr>
                      <w:r>
                        <w:rPr>
                          <w:rFonts w:ascii="Arial" w:hAnsi="Arial" w:cs="Arial"/>
                          <w:sz w:val="16"/>
                          <w:szCs w:val="16"/>
                        </w:rPr>
                        <w:t>•</w:t>
                      </w:r>
                    </w:p>
                  </w:txbxContent>
                </v:textbox>
              </v:shape>
            </w:pict>
          </mc:Fallback>
        </mc:AlternateContent>
      </w:r>
      <w:r>
        <w:rPr>
          <w:noProof/>
        </w:rPr>
        <mc:AlternateContent>
          <mc:Choice Requires="wps">
            <w:drawing>
              <wp:anchor distT="0" distB="0" distL="0" distR="0" simplePos="0" relativeHeight="251658271" behindDoc="0" locked="0" layoutInCell="0" allowOverlap="1" wp14:anchorId="67AD76FE" wp14:editId="491C5B8D">
                <wp:simplePos x="0" y="0"/>
                <wp:positionH relativeFrom="column">
                  <wp:posOffset>1410970</wp:posOffset>
                </wp:positionH>
                <wp:positionV relativeFrom="paragraph">
                  <wp:posOffset>6350</wp:posOffset>
                </wp:positionV>
                <wp:extent cx="0" cy="366395"/>
                <wp:effectExtent l="0" t="0" r="0" b="0"/>
                <wp:wrapSquare wrapText="bothSides"/>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E3E99" id="Straight Connector 12" o:spid="_x0000_s1026" style="position:absolute;z-index:251658271;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11.1pt,.5pt" to="111.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" o:allowincell="f" strokeweight=".95pt">
                <w10:wrap type="square"/>
              </v:line>
            </w:pict>
          </mc:Fallback>
        </mc:AlternateContent>
      </w:r>
    </w:p>
    <w:p w14:paraId="3CC58D16" w14:textId="77777777" w:rsidR="00447ED4" w:rsidRDefault="00447ED4">
      <w:pPr>
        <w:kinsoku w:val="0"/>
        <w:overflowPunct w:val="0"/>
        <w:autoSpaceDE/>
        <w:autoSpaceDN/>
        <w:adjustRightInd/>
        <w:spacing w:before="1938" w:line="288" w:lineRule="exact"/>
        <w:textAlignment w:val="baseline"/>
        <w:rPr>
          <w:sz w:val="24"/>
          <w:szCs w:val="24"/>
        </w:rPr>
        <w:sectPr w:rsidR="00447ED4">
          <w:type w:val="continuous"/>
          <w:pgSz w:w="12240" w:h="15840"/>
          <w:pgMar w:top="780" w:right="2140" w:bottom="476" w:left="1220" w:header="720" w:footer="720" w:gutter="0"/>
          <w:cols w:space="720"/>
          <w:noEndnote/>
        </w:sectPr>
      </w:pPr>
    </w:p>
    <w:p w14:paraId="01C24D61" w14:textId="555D8132" w:rsidR="00447ED4" w:rsidRDefault="00487F60">
      <w:pPr>
        <w:kinsoku w:val="0"/>
        <w:overflowPunct w:val="0"/>
        <w:autoSpaceDE/>
        <w:autoSpaceDN/>
        <w:adjustRightInd/>
        <w:spacing w:line="120" w:lineRule="exact"/>
        <w:textAlignment w:val="baseline"/>
        <w:rPr>
          <w:rFonts w:ascii="Arial" w:hAnsi="Arial" w:cs="Arial"/>
          <w:sz w:val="16"/>
          <w:szCs w:val="16"/>
        </w:rPr>
      </w:pPr>
      <w:r>
        <w:rPr>
          <w:noProof/>
        </w:rPr>
        <mc:AlternateContent>
          <mc:Choice Requires="wps">
            <w:drawing>
              <wp:anchor distT="0" distB="0" distL="0" distR="0" simplePos="0" relativeHeight="251658272" behindDoc="0" locked="0" layoutInCell="0" allowOverlap="1" wp14:anchorId="04BAD95A" wp14:editId="3874012A">
                <wp:simplePos x="0" y="0"/>
                <wp:positionH relativeFrom="page">
                  <wp:posOffset>1618615</wp:posOffset>
                </wp:positionH>
                <wp:positionV relativeFrom="page">
                  <wp:posOffset>7425055</wp:posOffset>
                </wp:positionV>
                <wp:extent cx="3465195" cy="1627505"/>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5195" cy="16275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33E10" w14:textId="77AEE4CC"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222E5F7A" wp14:editId="4BC5A099">
                                  <wp:extent cx="3467100" cy="1609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AD95A" id="Text Box 11" o:spid="_x0000_s1055" type="#_x0000_t202" style="position:absolute;margin-left:127.45pt;margin-top:584.65pt;width:272.85pt;height:128.15pt;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" o:allowincell="f" stroked="f">
                <v:fill opacity="0"/>
                <v:textbox inset="0,0,0,0">
                  <w:txbxContent>
                    <w:p w14:paraId="1CA33E10" w14:textId="77AEE4CC" w:rsidR="00CC5A89" w:rsidRDefault="00487F60">
                      <w:pPr>
                        <w:kinsoku w:val="0"/>
                        <w:overflowPunct w:val="0"/>
                        <w:autoSpaceDE/>
                        <w:autoSpaceDN/>
                        <w:adjustRightInd/>
                        <w:textAlignment w:val="baseline"/>
                        <w:rPr>
                          <w:sz w:val="24"/>
                          <w:szCs w:val="24"/>
                        </w:rPr>
                      </w:pPr>
                      <w:r>
                        <w:rPr>
                          <w:noProof/>
                          <w:sz w:val="24"/>
                          <w:szCs w:val="24"/>
                        </w:rPr>
                        <w:drawing>
                          <wp:inline distT="0" distB="0" distL="0" distR="0" wp14:anchorId="222E5F7A" wp14:editId="4BC5A099">
                            <wp:extent cx="3467100" cy="1609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73" behindDoc="0" locked="0" layoutInCell="0" allowOverlap="1" wp14:anchorId="0F30F477" wp14:editId="759773A5">
                <wp:simplePos x="0" y="0"/>
                <wp:positionH relativeFrom="page">
                  <wp:posOffset>1667510</wp:posOffset>
                </wp:positionH>
                <wp:positionV relativeFrom="page">
                  <wp:posOffset>8371840</wp:posOffset>
                </wp:positionV>
                <wp:extent cx="1048385" cy="404495"/>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404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7EDE1" w14:textId="77777777" w:rsidR="00CC5A89" w:rsidRDefault="00CC5A89">
                            <w:pPr>
                              <w:tabs>
                                <w:tab w:val="right" w:pos="1656"/>
                              </w:tabs>
                              <w:kinsoku w:val="0"/>
                              <w:overflowPunct w:val="0"/>
                              <w:autoSpaceDE/>
                              <w:autoSpaceDN/>
                              <w:adjustRightInd/>
                              <w:spacing w:before="13" w:line="163" w:lineRule="exact"/>
                              <w:ind w:left="72"/>
                              <w:textAlignment w:val="baseline"/>
                              <w:rPr>
                                <w:rFonts w:ascii="Arial" w:hAnsi="Arial" w:cs="Arial"/>
                                <w:sz w:val="15"/>
                                <w:szCs w:val="15"/>
                              </w:rPr>
                            </w:pPr>
                            <w:r>
                              <w:rPr>
                                <w:rFonts w:ascii="Arial" w:hAnsi="Arial" w:cs="Arial"/>
                                <w:sz w:val="15"/>
                                <w:szCs w:val="15"/>
                              </w:rPr>
                              <w:t>Workgroup</w:t>
                            </w:r>
                            <w:r>
                              <w:rPr>
                                <w:rFonts w:ascii="Arial" w:hAnsi="Arial" w:cs="Arial"/>
                                <w:sz w:val="15"/>
                                <w:szCs w:val="15"/>
                              </w:rPr>
                              <w:tab/>
                              <w:t>Report</w:t>
                            </w:r>
                          </w:p>
                          <w:p w14:paraId="7B3DCDF1" w14:textId="77777777" w:rsidR="00CC5A89" w:rsidRDefault="00CC5A89">
                            <w:pPr>
                              <w:kinsoku w:val="0"/>
                              <w:overflowPunct w:val="0"/>
                              <w:autoSpaceDE/>
                              <w:autoSpaceDN/>
                              <w:adjustRightInd/>
                              <w:spacing w:before="8" w:line="147" w:lineRule="exact"/>
                              <w:textAlignment w:val="baseline"/>
                              <w:rPr>
                                <w:rFonts w:ascii="Arial" w:hAnsi="Arial" w:cs="Arial"/>
                                <w:sz w:val="15"/>
                                <w:szCs w:val="15"/>
                              </w:rPr>
                            </w:pPr>
                            <w:r>
                              <w:rPr>
                                <w:rFonts w:ascii="Arial" w:hAnsi="Arial" w:cs="Arial"/>
                                <w:sz w:val="15"/>
                                <w:szCs w:val="15"/>
                              </w:rPr>
                              <w:t>referred back to Work-group for further analy</w:t>
                            </w:r>
                            <w:r>
                              <w:rPr>
                                <w:rFonts w:ascii="Arial" w:hAnsi="Arial" w:cs="Arial"/>
                                <w:sz w:val="15"/>
                                <w:szCs w:val="15"/>
                              </w:rPr>
                              <w:softHyphen/>
                              <w:t>sis or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0F477" id="Text Box 10" o:spid="_x0000_s1056" type="#_x0000_t202" style="position:absolute;margin-left:131.3pt;margin-top:659.2pt;width:82.55pt;height:31.85pt;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" o:allowincell="f" stroked="f">
                <v:fill opacity="0"/>
                <v:textbox inset="0,0,0,0">
                  <w:txbxContent>
                    <w:p w14:paraId="7007EDE1" w14:textId="77777777" w:rsidR="00CC5A89" w:rsidRDefault="00CC5A89">
                      <w:pPr>
                        <w:tabs>
                          <w:tab w:val="right" w:pos="1656"/>
                        </w:tabs>
                        <w:kinsoku w:val="0"/>
                        <w:overflowPunct w:val="0"/>
                        <w:autoSpaceDE/>
                        <w:autoSpaceDN/>
                        <w:adjustRightInd/>
                        <w:spacing w:before="13" w:line="163" w:lineRule="exact"/>
                        <w:ind w:left="72"/>
                        <w:textAlignment w:val="baseline"/>
                        <w:rPr>
                          <w:rFonts w:ascii="Arial" w:hAnsi="Arial" w:cs="Arial"/>
                          <w:sz w:val="15"/>
                          <w:szCs w:val="15"/>
                        </w:rPr>
                      </w:pPr>
                      <w:r>
                        <w:rPr>
                          <w:rFonts w:ascii="Arial" w:hAnsi="Arial" w:cs="Arial"/>
                          <w:sz w:val="15"/>
                          <w:szCs w:val="15"/>
                        </w:rPr>
                        <w:t>Workgroup</w:t>
                      </w:r>
                      <w:r>
                        <w:rPr>
                          <w:rFonts w:ascii="Arial" w:hAnsi="Arial" w:cs="Arial"/>
                          <w:sz w:val="15"/>
                          <w:szCs w:val="15"/>
                        </w:rPr>
                        <w:tab/>
                        <w:t>Report</w:t>
                      </w:r>
                    </w:p>
                    <w:p w14:paraId="7B3DCDF1" w14:textId="77777777" w:rsidR="00CC5A89" w:rsidRDefault="00CC5A89">
                      <w:pPr>
                        <w:kinsoku w:val="0"/>
                        <w:overflowPunct w:val="0"/>
                        <w:autoSpaceDE/>
                        <w:autoSpaceDN/>
                        <w:adjustRightInd/>
                        <w:spacing w:before="8" w:line="147" w:lineRule="exact"/>
                        <w:textAlignment w:val="baseline"/>
                        <w:rPr>
                          <w:rFonts w:ascii="Arial" w:hAnsi="Arial" w:cs="Arial"/>
                          <w:sz w:val="15"/>
                          <w:szCs w:val="15"/>
                        </w:rPr>
                      </w:pPr>
                      <w:r>
                        <w:rPr>
                          <w:rFonts w:ascii="Arial" w:hAnsi="Arial" w:cs="Arial"/>
                          <w:sz w:val="15"/>
                          <w:szCs w:val="15"/>
                        </w:rPr>
                        <w:t>referred back to Work-group for further analy</w:t>
                      </w:r>
                      <w:r>
                        <w:rPr>
                          <w:rFonts w:ascii="Arial" w:hAnsi="Arial" w:cs="Arial"/>
                          <w:sz w:val="15"/>
                          <w:szCs w:val="15"/>
                        </w:rPr>
                        <w:softHyphen/>
                        <w:t>sis or information</w:t>
                      </w:r>
                    </w:p>
                  </w:txbxContent>
                </v:textbox>
                <w10:wrap type="square" anchorx="page" anchory="page"/>
              </v:shape>
            </w:pict>
          </mc:Fallback>
        </mc:AlternateContent>
      </w:r>
      <w:r>
        <w:rPr>
          <w:noProof/>
        </w:rPr>
        <mc:AlternateContent>
          <mc:Choice Requires="wps">
            <w:drawing>
              <wp:anchor distT="0" distB="0" distL="0" distR="0" simplePos="0" relativeHeight="251658274" behindDoc="0" locked="0" layoutInCell="0" allowOverlap="1" wp14:anchorId="641F377E" wp14:editId="03EF46AE">
                <wp:simplePos x="0" y="0"/>
                <wp:positionH relativeFrom="page">
                  <wp:posOffset>2945765</wp:posOffset>
                </wp:positionH>
                <wp:positionV relativeFrom="page">
                  <wp:posOffset>8484870</wp:posOffset>
                </wp:positionV>
                <wp:extent cx="219710" cy="6667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70DB6B"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F377E" id="Text Box 9" o:spid="_x0000_s1057" type="#_x0000_t202" style="position:absolute;margin-left:231.95pt;margin-top:668.1pt;width:17.3pt;height:5.25pt;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" o:allowincell="f" stroked="f">
                <v:fill opacity="0"/>
                <v:textbox inset="0,0,0,0">
                  <w:txbxContent>
                    <w:p w14:paraId="1A70DB6B"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275" behindDoc="0" locked="0" layoutInCell="0" allowOverlap="1" wp14:anchorId="1CA0DACE" wp14:editId="5C141EB0">
                <wp:simplePos x="0" y="0"/>
                <wp:positionH relativeFrom="page">
                  <wp:posOffset>3730625</wp:posOffset>
                </wp:positionH>
                <wp:positionV relativeFrom="page">
                  <wp:posOffset>8365490</wp:posOffset>
                </wp:positionV>
                <wp:extent cx="469265" cy="426085"/>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426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DEDC9" w14:textId="77777777" w:rsidR="00CC5A89" w:rsidRDefault="00CC5A89">
                            <w:pPr>
                              <w:kinsoku w:val="0"/>
                              <w:overflowPunct w:val="0"/>
                              <w:autoSpaceDE/>
                              <w:autoSpaceDN/>
                              <w:adjustRightInd/>
                              <w:spacing w:before="19" w:line="161" w:lineRule="exact"/>
                              <w:ind w:firstLine="72"/>
                              <w:textAlignment w:val="baseline"/>
                              <w:rPr>
                                <w:rFonts w:ascii="Arial" w:hAnsi="Arial" w:cs="Arial"/>
                                <w:spacing w:val="-1"/>
                                <w:sz w:val="15"/>
                                <w:szCs w:val="15"/>
                              </w:rPr>
                            </w:pPr>
                            <w:r>
                              <w:rPr>
                                <w:rFonts w:ascii="Arial" w:hAnsi="Arial" w:cs="Arial"/>
                                <w:spacing w:val="-1"/>
                                <w:sz w:val="15"/>
                                <w:szCs w:val="15"/>
                              </w:rPr>
                              <w:t>Is further analysis or information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0DACE" id="Text Box 8" o:spid="_x0000_s1058" type="#_x0000_t202" style="position:absolute;margin-left:293.75pt;margin-top:658.7pt;width:36.95pt;height:33.55pt;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" o:allowincell="f" stroked="f">
                <v:fill opacity="0"/>
                <v:textbox inset="0,0,0,0">
                  <w:txbxContent>
                    <w:p w14:paraId="33EDEDC9" w14:textId="77777777" w:rsidR="00CC5A89" w:rsidRDefault="00CC5A89">
                      <w:pPr>
                        <w:kinsoku w:val="0"/>
                        <w:overflowPunct w:val="0"/>
                        <w:autoSpaceDE/>
                        <w:autoSpaceDN/>
                        <w:adjustRightInd/>
                        <w:spacing w:before="19" w:line="161" w:lineRule="exact"/>
                        <w:ind w:firstLine="72"/>
                        <w:textAlignment w:val="baseline"/>
                        <w:rPr>
                          <w:rFonts w:ascii="Arial" w:hAnsi="Arial" w:cs="Arial"/>
                          <w:spacing w:val="-1"/>
                          <w:sz w:val="15"/>
                          <w:szCs w:val="15"/>
                        </w:rPr>
                      </w:pPr>
                      <w:r>
                        <w:rPr>
                          <w:rFonts w:ascii="Arial" w:hAnsi="Arial" w:cs="Arial"/>
                          <w:spacing w:val="-1"/>
                          <w:sz w:val="15"/>
                          <w:szCs w:val="15"/>
                        </w:rPr>
                        <w:t>Is further analysis or information required</w:t>
                      </w:r>
                    </w:p>
                  </w:txbxContent>
                </v:textbox>
                <w10:wrap type="square" anchorx="page" anchory="page"/>
              </v:shape>
            </w:pict>
          </mc:Fallback>
        </mc:AlternateContent>
      </w:r>
      <w:r w:rsidR="00447ED4">
        <w:rPr>
          <w:rFonts w:ascii="Arial" w:hAnsi="Arial" w:cs="Arial"/>
          <w:sz w:val="16"/>
          <w:szCs w:val="16"/>
        </w:rPr>
        <w:t>•</w:t>
      </w:r>
    </w:p>
    <w:p w14:paraId="161F2130" w14:textId="77777777" w:rsidR="00447ED4" w:rsidRDefault="00447ED4">
      <w:pPr>
        <w:pBdr>
          <w:top w:val="single" w:sz="8" w:space="4" w:color="000000"/>
          <w:left w:val="single" w:sz="8" w:space="0" w:color="000000"/>
          <w:bottom w:val="single" w:sz="8" w:space="3" w:color="000000"/>
          <w:right w:val="single" w:sz="8" w:space="0" w:color="000000"/>
        </w:pBdr>
        <w:kinsoku w:val="0"/>
        <w:overflowPunct w:val="0"/>
        <w:autoSpaceDE/>
        <w:autoSpaceDN/>
        <w:adjustRightInd/>
        <w:spacing w:line="163" w:lineRule="exact"/>
        <w:jc w:val="center"/>
        <w:textAlignment w:val="baseline"/>
        <w:rPr>
          <w:rFonts w:ascii="Arial" w:hAnsi="Arial" w:cs="Arial"/>
          <w:spacing w:val="-6"/>
          <w:sz w:val="15"/>
          <w:szCs w:val="15"/>
        </w:rPr>
      </w:pPr>
      <w:r>
        <w:rPr>
          <w:rFonts w:ascii="Arial" w:hAnsi="Arial" w:cs="Arial"/>
          <w:spacing w:val="-6"/>
          <w:sz w:val="15"/>
          <w:szCs w:val="15"/>
        </w:rPr>
        <w:t>Go to page B2</w:t>
      </w:r>
    </w:p>
    <w:p w14:paraId="4348E297" w14:textId="77777777" w:rsidR="00447ED4" w:rsidRDefault="00447ED4">
      <w:pPr>
        <w:widowControl/>
        <w:rPr>
          <w:sz w:val="24"/>
          <w:szCs w:val="24"/>
        </w:rPr>
        <w:sectPr w:rsidR="00447ED4">
          <w:type w:val="continuous"/>
          <w:pgSz w:w="12240" w:h="15840"/>
          <w:pgMar w:top="780" w:right="2323" w:bottom="476" w:left="8131" w:header="720" w:footer="720" w:gutter="0"/>
          <w:cols w:space="720"/>
          <w:noEndnote/>
        </w:sectPr>
      </w:pPr>
    </w:p>
    <w:p w14:paraId="5E299584" w14:textId="77777777" w:rsidR="00447ED4" w:rsidRDefault="00447ED4">
      <w:pPr>
        <w:kinsoku w:val="0"/>
        <w:overflowPunct w:val="0"/>
        <w:autoSpaceDE/>
        <w:autoSpaceDN/>
        <w:adjustRightInd/>
        <w:spacing w:before="755" w:line="288" w:lineRule="exact"/>
        <w:textAlignment w:val="baseline"/>
        <w:rPr>
          <w:sz w:val="24"/>
          <w:szCs w:val="24"/>
        </w:rPr>
      </w:pPr>
    </w:p>
    <w:p w14:paraId="7C59E0E9" w14:textId="77777777" w:rsidR="00447ED4" w:rsidRDefault="00447ED4">
      <w:pPr>
        <w:kinsoku w:val="0"/>
        <w:overflowPunct w:val="0"/>
        <w:autoSpaceDE/>
        <w:autoSpaceDN/>
        <w:adjustRightInd/>
        <w:spacing w:before="755" w:line="288" w:lineRule="exact"/>
        <w:textAlignment w:val="baseline"/>
        <w:rPr>
          <w:sz w:val="24"/>
          <w:szCs w:val="24"/>
        </w:rPr>
        <w:sectPr w:rsidR="00447ED4">
          <w:type w:val="continuous"/>
          <w:pgSz w:w="12240" w:h="15840"/>
          <w:pgMar w:top="780" w:right="2140" w:bottom="476" w:left="1220" w:header="720" w:footer="720" w:gutter="0"/>
          <w:cols w:space="720"/>
          <w:noEndnote/>
        </w:sectPr>
      </w:pPr>
    </w:p>
    <w:p w14:paraId="1F16436E" w14:textId="77777777" w:rsidR="00447ED4" w:rsidRDefault="00447ED4">
      <w:pPr>
        <w:kinsoku w:val="0"/>
        <w:overflowPunct w:val="0"/>
        <w:autoSpaceDE/>
        <w:autoSpaceDN/>
        <w:adjustRightInd/>
        <w:spacing w:before="2" w:line="244" w:lineRule="exact"/>
        <w:textAlignment w:val="baseline"/>
        <w:rPr>
          <w:rFonts w:ascii="Arial" w:hAnsi="Arial" w:cs="Arial"/>
          <w:b/>
          <w:bCs/>
          <w:spacing w:val="-74"/>
          <w:sz w:val="22"/>
          <w:szCs w:val="22"/>
        </w:rPr>
      </w:pPr>
      <w:r>
        <w:rPr>
          <w:rFonts w:ascii="Arial" w:hAnsi="Arial" w:cs="Arial"/>
          <w:b/>
          <w:bCs/>
          <w:spacing w:val="-74"/>
          <w:sz w:val="22"/>
          <w:szCs w:val="22"/>
        </w:rPr>
        <w:t>B1</w:t>
      </w:r>
    </w:p>
    <w:p w14:paraId="3425A54F" w14:textId="77777777" w:rsidR="00447ED4" w:rsidRDefault="00447ED4">
      <w:pPr>
        <w:widowControl/>
        <w:rPr>
          <w:sz w:val="24"/>
          <w:szCs w:val="24"/>
        </w:rPr>
        <w:sectPr w:rsidR="00447ED4">
          <w:type w:val="continuous"/>
          <w:pgSz w:w="12240" w:h="15840"/>
          <w:pgMar w:top="780" w:right="6053" w:bottom="476" w:left="6010" w:header="720" w:footer="720" w:gutter="0"/>
          <w:cols w:space="720"/>
          <w:noEndnote/>
        </w:sectPr>
      </w:pPr>
    </w:p>
    <w:p w14:paraId="23439314" w14:textId="77777777" w:rsidR="00447ED4" w:rsidRDefault="00447ED4">
      <w:pPr>
        <w:pBdr>
          <w:top w:val="single" w:sz="6" w:space="2" w:color="000000"/>
          <w:bottom w:val="single" w:sz="6" w:space="0" w:color="000000"/>
          <w:right w:val="single" w:sz="6" w:space="0" w:color="000000"/>
        </w:pBdr>
        <w:kinsoku w:val="0"/>
        <w:overflowPunct w:val="0"/>
        <w:autoSpaceDE/>
        <w:autoSpaceDN/>
        <w:adjustRightInd/>
        <w:spacing w:line="186" w:lineRule="exact"/>
        <w:jc w:val="center"/>
        <w:textAlignment w:val="baseline"/>
        <w:rPr>
          <w:rFonts w:ascii="Arial" w:hAnsi="Arial" w:cs="Arial"/>
          <w:spacing w:val="-15"/>
          <w:sz w:val="17"/>
          <w:szCs w:val="17"/>
        </w:rPr>
      </w:pPr>
      <w:r>
        <w:rPr>
          <w:rFonts w:ascii="Arial" w:hAnsi="Arial" w:cs="Arial"/>
          <w:spacing w:val="-15"/>
          <w:sz w:val="17"/>
          <w:szCs w:val="17"/>
        </w:rPr>
        <w:t>From page 131</w:t>
      </w:r>
    </w:p>
    <w:p w14:paraId="726E35C3" w14:textId="77777777" w:rsidR="00447ED4" w:rsidRDefault="00447ED4">
      <w:pPr>
        <w:widowControl/>
        <w:rPr>
          <w:sz w:val="24"/>
          <w:szCs w:val="24"/>
        </w:rPr>
        <w:sectPr w:rsidR="00447ED4">
          <w:pgSz w:w="12240" w:h="15840"/>
          <w:pgMar w:top="1000" w:right="4956" w:bottom="1063" w:left="5304" w:header="720" w:footer="720" w:gutter="0"/>
          <w:cols w:space="720"/>
          <w:noEndnote/>
        </w:sectPr>
      </w:pPr>
    </w:p>
    <w:p w14:paraId="09116F55" w14:textId="77777777" w:rsidR="00447ED4" w:rsidRDefault="00447ED4">
      <w:pPr>
        <w:kinsoku w:val="0"/>
        <w:overflowPunct w:val="0"/>
        <w:autoSpaceDE/>
        <w:autoSpaceDN/>
        <w:adjustRightInd/>
        <w:spacing w:line="288" w:lineRule="exact"/>
        <w:textAlignment w:val="baseline"/>
        <w:rPr>
          <w:sz w:val="24"/>
          <w:szCs w:val="24"/>
        </w:rPr>
      </w:pPr>
    </w:p>
    <w:p w14:paraId="7CE8BC28" w14:textId="77777777" w:rsidR="00447ED4" w:rsidRDefault="00447ED4">
      <w:pPr>
        <w:kinsoku w:val="0"/>
        <w:overflowPunct w:val="0"/>
        <w:autoSpaceDE/>
        <w:autoSpaceDN/>
        <w:adjustRightInd/>
        <w:spacing w:line="288" w:lineRule="exact"/>
        <w:textAlignment w:val="baseline"/>
        <w:rPr>
          <w:sz w:val="24"/>
          <w:szCs w:val="24"/>
        </w:rPr>
        <w:sectPr w:rsidR="00447ED4">
          <w:type w:val="continuous"/>
          <w:pgSz w:w="12240" w:h="15840"/>
          <w:pgMar w:top="1000" w:right="3158" w:bottom="1063" w:left="2035" w:header="720" w:footer="720" w:gutter="0"/>
          <w:cols w:space="720"/>
          <w:noEndnote/>
        </w:sectPr>
      </w:pPr>
    </w:p>
    <w:p w14:paraId="07875826" w14:textId="77777777" w:rsidR="00447ED4" w:rsidRDefault="00447ED4">
      <w:pPr>
        <w:kinsoku w:val="0"/>
        <w:overflowPunct w:val="0"/>
        <w:autoSpaceDE/>
        <w:autoSpaceDN/>
        <w:adjustRightInd/>
        <w:spacing w:before="7" w:line="194" w:lineRule="exact"/>
        <w:ind w:left="4104"/>
        <w:textAlignment w:val="baseline"/>
        <w:rPr>
          <w:rFonts w:ascii="Arial" w:hAnsi="Arial" w:cs="Arial"/>
          <w:sz w:val="18"/>
          <w:szCs w:val="18"/>
        </w:rPr>
      </w:pPr>
      <w:r>
        <w:rPr>
          <w:rFonts w:ascii="Arial" w:hAnsi="Arial" w:cs="Arial"/>
          <w:sz w:val="18"/>
          <w:szCs w:val="18"/>
        </w:rPr>
        <w:t>•</w:t>
      </w:r>
    </w:p>
    <w:p w14:paraId="6E4D68F7" w14:textId="77777777" w:rsidR="00447ED4" w:rsidRDefault="00447ED4">
      <w:pPr>
        <w:pBdr>
          <w:top w:val="single" w:sz="8" w:space="1" w:color="000000"/>
          <w:left w:val="single" w:sz="8" w:space="0" w:color="000000"/>
          <w:bottom w:val="single" w:sz="8" w:space="4" w:color="000000"/>
          <w:right w:val="single" w:sz="8" w:space="0" w:color="000000"/>
        </w:pBdr>
        <w:kinsoku w:val="0"/>
        <w:overflowPunct w:val="0"/>
        <w:autoSpaceDE/>
        <w:autoSpaceDN/>
        <w:adjustRightInd/>
        <w:spacing w:after="432" w:line="187" w:lineRule="exact"/>
        <w:ind w:left="3255" w:right="1224"/>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Consultation</w:t>
      </w:r>
      <w:r>
        <w:rPr>
          <w:rFonts w:ascii="Arial" w:hAnsi="Arial" w:cs="Arial"/>
          <w:sz w:val="17"/>
          <w:szCs w:val="17"/>
        </w:rPr>
        <w:br/>
        <w:t>Document</w:t>
      </w:r>
    </w:p>
    <w:tbl>
      <w:tblPr>
        <w:tblW w:w="0" w:type="auto"/>
        <w:tblInd w:w="2109" w:type="dxa"/>
        <w:tblLayout w:type="fixed"/>
        <w:tblCellMar>
          <w:left w:w="0" w:type="dxa"/>
          <w:right w:w="0" w:type="dxa"/>
        </w:tblCellMar>
        <w:tblLook w:val="0000" w:firstRow="0" w:lastRow="0" w:firstColumn="0" w:lastColumn="0" w:noHBand="0" w:noVBand="0"/>
      </w:tblPr>
      <w:tblGrid>
        <w:gridCol w:w="4382"/>
      </w:tblGrid>
      <w:tr w:rsidR="00447ED4" w14:paraId="336EED61" w14:textId="77777777">
        <w:trPr>
          <w:trHeight w:hRule="exact" w:val="821"/>
        </w:trPr>
        <w:tc>
          <w:tcPr>
            <w:tcW w:w="4382" w:type="dxa"/>
            <w:tcBorders>
              <w:top w:val="single" w:sz="8" w:space="0" w:color="000000"/>
              <w:left w:val="single" w:sz="8" w:space="0" w:color="000000"/>
              <w:bottom w:val="single" w:sz="8" w:space="0" w:color="000000"/>
              <w:right w:val="single" w:sz="8" w:space="0" w:color="000000"/>
            </w:tcBorders>
          </w:tcPr>
          <w:p w14:paraId="2AC0D0A8" w14:textId="77777777" w:rsidR="00447ED4" w:rsidRDefault="00447ED4">
            <w:pPr>
              <w:kinsoku w:val="0"/>
              <w:overflowPunct w:val="0"/>
              <w:autoSpaceDE/>
              <w:autoSpaceDN/>
              <w:adjustRightInd/>
              <w:spacing w:before="69" w:line="192" w:lineRule="exact"/>
              <w:ind w:left="144"/>
              <w:textAlignment w:val="baseline"/>
              <w:rPr>
                <w:rFonts w:ascii="Arial" w:hAnsi="Arial" w:cs="Arial"/>
                <w:sz w:val="17"/>
                <w:szCs w:val="17"/>
              </w:rPr>
            </w:pPr>
            <w:r>
              <w:rPr>
                <w:rFonts w:ascii="Arial" w:hAnsi="Arial" w:cs="Arial"/>
                <w:sz w:val="17"/>
                <w:szCs w:val="17"/>
              </w:rPr>
              <w:t>Consultation Document circulated to interested</w:t>
            </w:r>
          </w:p>
          <w:p w14:paraId="42117980" w14:textId="7ABED153" w:rsidR="00447ED4" w:rsidRDefault="00447ED4">
            <w:pPr>
              <w:kinsoku w:val="0"/>
              <w:overflowPunct w:val="0"/>
              <w:autoSpaceDE/>
              <w:autoSpaceDN/>
              <w:adjustRightInd/>
              <w:spacing w:after="372" w:line="173" w:lineRule="exact"/>
              <w:ind w:left="432"/>
              <w:textAlignment w:val="baseline"/>
              <w:rPr>
                <w:rFonts w:ascii="Arial" w:hAnsi="Arial" w:cs="Arial"/>
                <w:sz w:val="17"/>
                <w:szCs w:val="17"/>
              </w:rPr>
            </w:pPr>
            <w:r>
              <w:rPr>
                <w:rFonts w:ascii="Arial" w:hAnsi="Arial" w:cs="Arial"/>
                <w:sz w:val="17"/>
                <w:szCs w:val="17"/>
              </w:rPr>
              <w:t xml:space="preserve">parties and published on </w:t>
            </w:r>
            <w:r w:rsidR="004155C5">
              <w:rPr>
                <w:rFonts w:ascii="Arial" w:hAnsi="Arial" w:cs="Arial"/>
                <w:b/>
                <w:bCs/>
                <w:sz w:val="17"/>
                <w:szCs w:val="17"/>
              </w:rPr>
              <w:t>ISOP</w:t>
            </w:r>
            <w:r>
              <w:rPr>
                <w:rFonts w:ascii="Arial" w:hAnsi="Arial" w:cs="Arial"/>
                <w:sz w:val="17"/>
                <w:szCs w:val="17"/>
              </w:rPr>
              <w:t xml:space="preserve"> website</w:t>
            </w:r>
          </w:p>
        </w:tc>
      </w:tr>
    </w:tbl>
    <w:p w14:paraId="41957FD3" w14:textId="77777777" w:rsidR="00447ED4" w:rsidRDefault="00447ED4">
      <w:pPr>
        <w:kinsoku w:val="0"/>
        <w:overflowPunct w:val="0"/>
        <w:autoSpaceDE/>
        <w:autoSpaceDN/>
        <w:adjustRightInd/>
        <w:spacing w:after="211" w:line="20" w:lineRule="exact"/>
        <w:ind w:left="2098"/>
        <w:textAlignment w:val="baseline"/>
        <w:rPr>
          <w:sz w:val="24"/>
          <w:szCs w:val="24"/>
        </w:rPr>
      </w:pPr>
    </w:p>
    <w:p w14:paraId="1F559679" w14:textId="77777777" w:rsidR="00447ED4" w:rsidRDefault="00447ED4">
      <w:pPr>
        <w:kinsoku w:val="0"/>
        <w:overflowPunct w:val="0"/>
        <w:autoSpaceDE/>
        <w:autoSpaceDN/>
        <w:adjustRightInd/>
        <w:spacing w:before="7" w:line="179" w:lineRule="exact"/>
        <w:ind w:left="4104"/>
        <w:textAlignment w:val="baseline"/>
        <w:rPr>
          <w:rFonts w:ascii="Arial" w:hAnsi="Arial" w:cs="Arial"/>
          <w:sz w:val="18"/>
          <w:szCs w:val="18"/>
        </w:rPr>
      </w:pPr>
      <w:r>
        <w:rPr>
          <w:rFonts w:ascii="Arial" w:hAnsi="Arial" w:cs="Arial"/>
          <w:sz w:val="18"/>
          <w:szCs w:val="18"/>
        </w:rPr>
        <w:t>•</w:t>
      </w:r>
    </w:p>
    <w:p w14:paraId="317A6B1C" w14:textId="77777777" w:rsidR="00447ED4" w:rsidRDefault="00447ED4">
      <w:pPr>
        <w:pBdr>
          <w:top w:val="single" w:sz="6" w:space="1" w:color="000000"/>
          <w:left w:val="single" w:sz="6" w:space="0" w:color="000000"/>
          <w:bottom w:val="single" w:sz="6" w:space="4" w:color="000000"/>
          <w:right w:val="single" w:sz="6" w:space="0" w:color="000000"/>
        </w:pBdr>
        <w:kinsoku w:val="0"/>
        <w:overflowPunct w:val="0"/>
        <w:autoSpaceDE/>
        <w:autoSpaceDN/>
        <w:adjustRightInd/>
        <w:spacing w:after="207" w:line="187" w:lineRule="exact"/>
        <w:ind w:left="2645" w:right="619"/>
        <w:jc w:val="center"/>
        <w:textAlignment w:val="baseline"/>
        <w:rPr>
          <w:rFonts w:ascii="Arial" w:hAnsi="Arial" w:cs="Arial"/>
          <w:sz w:val="17"/>
          <w:szCs w:val="17"/>
        </w:rPr>
      </w:pPr>
      <w:r>
        <w:rPr>
          <w:rFonts w:ascii="Arial" w:hAnsi="Arial" w:cs="Arial"/>
          <w:sz w:val="17"/>
          <w:szCs w:val="17"/>
        </w:rPr>
        <w:t xml:space="preserve">Consultation Closes and </w:t>
      </w:r>
      <w:r w:rsidRPr="00207ADC">
        <w:rPr>
          <w:rFonts w:ascii="Arial" w:hAnsi="Arial" w:cs="Arial"/>
          <w:b/>
          <w:bCs/>
          <w:sz w:val="17"/>
          <w:szCs w:val="17"/>
        </w:rPr>
        <w:t>Secretary</w:t>
      </w:r>
      <w:r>
        <w:rPr>
          <w:rFonts w:ascii="Arial" w:hAnsi="Arial" w:cs="Arial"/>
          <w:sz w:val="17"/>
          <w:szCs w:val="17"/>
        </w:rPr>
        <w:br/>
        <w:t xml:space="preserve">circulates responses to </w:t>
      </w:r>
      <w:r w:rsidRPr="00207ADC">
        <w:rPr>
          <w:rFonts w:ascii="Arial" w:hAnsi="Arial" w:cs="Arial"/>
          <w:b/>
          <w:bCs/>
          <w:sz w:val="17"/>
          <w:szCs w:val="17"/>
        </w:rPr>
        <w:t>Panel</w:t>
      </w:r>
      <w:r>
        <w:rPr>
          <w:rFonts w:ascii="Arial" w:hAnsi="Arial" w:cs="Arial"/>
          <w:sz w:val="17"/>
          <w:szCs w:val="17"/>
        </w:rPr>
        <w:br/>
      </w:r>
      <w:r w:rsidRPr="00207ADC">
        <w:rPr>
          <w:rFonts w:ascii="Arial" w:hAnsi="Arial" w:cs="Arial"/>
          <w:b/>
          <w:bCs/>
          <w:sz w:val="17"/>
          <w:szCs w:val="17"/>
        </w:rPr>
        <w:t>Members</w:t>
      </w:r>
      <w:r>
        <w:rPr>
          <w:rFonts w:ascii="Arial" w:hAnsi="Arial" w:cs="Arial"/>
          <w:sz w:val="17"/>
          <w:szCs w:val="17"/>
        </w:rPr>
        <w:t xml:space="preserve"> for consideration</w:t>
      </w:r>
    </w:p>
    <w:p w14:paraId="406BF221" w14:textId="77777777" w:rsidR="00447ED4" w:rsidRDefault="00447ED4">
      <w:pPr>
        <w:kinsoku w:val="0"/>
        <w:overflowPunct w:val="0"/>
        <w:autoSpaceDE/>
        <w:autoSpaceDN/>
        <w:adjustRightInd/>
        <w:spacing w:before="7" w:line="184" w:lineRule="exact"/>
        <w:ind w:left="4104"/>
        <w:textAlignment w:val="baseline"/>
        <w:rPr>
          <w:rFonts w:ascii="Arial" w:hAnsi="Arial" w:cs="Arial"/>
          <w:sz w:val="18"/>
          <w:szCs w:val="18"/>
        </w:rPr>
      </w:pPr>
      <w:r>
        <w:rPr>
          <w:rFonts w:ascii="Arial" w:hAnsi="Arial" w:cs="Arial"/>
          <w:sz w:val="18"/>
          <w:szCs w:val="18"/>
        </w:rPr>
        <w:t>•</w:t>
      </w:r>
    </w:p>
    <w:p w14:paraId="0834B77B" w14:textId="77777777" w:rsidR="00447ED4" w:rsidRDefault="00447ED4">
      <w:pPr>
        <w:pBdr>
          <w:top w:val="single" w:sz="8" w:space="2" w:color="000000"/>
          <w:left w:val="single" w:sz="8" w:space="0" w:color="000000"/>
          <w:bottom w:val="single" w:sz="8" w:space="3" w:color="000000"/>
          <w:right w:val="single" w:sz="8" w:space="0" w:color="000000"/>
        </w:pBdr>
        <w:kinsoku w:val="0"/>
        <w:overflowPunct w:val="0"/>
        <w:autoSpaceDE/>
        <w:autoSpaceDN/>
        <w:adjustRightInd/>
        <w:spacing w:after="206" w:line="192" w:lineRule="exact"/>
        <w:ind w:left="3240" w:right="1214"/>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Modification</w:t>
      </w:r>
      <w:r>
        <w:rPr>
          <w:rFonts w:ascii="Arial" w:hAnsi="Arial" w:cs="Arial"/>
          <w:sz w:val="17"/>
          <w:szCs w:val="17"/>
        </w:rPr>
        <w:br/>
        <w:t>Report</w:t>
      </w:r>
    </w:p>
    <w:p w14:paraId="696F94D7" w14:textId="77777777" w:rsidR="00447ED4" w:rsidRDefault="00447ED4">
      <w:pPr>
        <w:kinsoku w:val="0"/>
        <w:overflowPunct w:val="0"/>
        <w:autoSpaceDE/>
        <w:autoSpaceDN/>
        <w:adjustRightInd/>
        <w:spacing w:before="7" w:line="180" w:lineRule="exact"/>
        <w:ind w:left="4104"/>
        <w:textAlignment w:val="baseline"/>
        <w:rPr>
          <w:rFonts w:ascii="Arial" w:hAnsi="Arial" w:cs="Arial"/>
          <w:sz w:val="18"/>
          <w:szCs w:val="18"/>
        </w:rPr>
      </w:pPr>
      <w:r>
        <w:rPr>
          <w:rFonts w:ascii="Arial" w:hAnsi="Arial" w:cs="Arial"/>
          <w:sz w:val="18"/>
          <w:szCs w:val="18"/>
        </w:rPr>
        <w:t>•</w:t>
      </w:r>
    </w:p>
    <w:p w14:paraId="78ADEDEB" w14:textId="77777777" w:rsidR="00447ED4" w:rsidRDefault="00447ED4">
      <w:pPr>
        <w:pBdr>
          <w:top w:val="single" w:sz="8" w:space="7" w:color="000000"/>
          <w:left w:val="single" w:sz="8" w:space="0" w:color="000000"/>
          <w:bottom w:val="single" w:sz="8" w:space="8" w:color="000000"/>
          <w:right w:val="single" w:sz="8" w:space="0" w:color="000000"/>
        </w:pBdr>
        <w:kinsoku w:val="0"/>
        <w:overflowPunct w:val="0"/>
        <w:autoSpaceDE/>
        <w:autoSpaceDN/>
        <w:adjustRightInd/>
        <w:spacing w:after="206" w:line="192" w:lineRule="exact"/>
        <w:ind w:left="2088"/>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sends final Modification Report to the</w:t>
      </w:r>
      <w:r>
        <w:rPr>
          <w:rFonts w:ascii="Arial" w:hAnsi="Arial" w:cs="Arial"/>
          <w:sz w:val="17"/>
          <w:szCs w:val="17"/>
        </w:rPr>
        <w:br/>
      </w:r>
      <w:r w:rsidRPr="00207ADC">
        <w:rPr>
          <w:rFonts w:ascii="Arial" w:hAnsi="Arial" w:cs="Arial"/>
          <w:b/>
          <w:bCs/>
          <w:sz w:val="17"/>
          <w:szCs w:val="17"/>
        </w:rPr>
        <w:t>Authority</w:t>
      </w:r>
      <w:r>
        <w:rPr>
          <w:rFonts w:ascii="Arial" w:hAnsi="Arial" w:cs="Arial"/>
          <w:sz w:val="17"/>
          <w:szCs w:val="17"/>
        </w:rPr>
        <w:t xml:space="preserve"> for a decision and updates the</w:t>
      </w:r>
      <w:r>
        <w:rPr>
          <w:rFonts w:ascii="Arial" w:hAnsi="Arial" w:cs="Arial"/>
          <w:sz w:val="17"/>
          <w:szCs w:val="17"/>
        </w:rPr>
        <w:br/>
        <w:t>Modification Register</w:t>
      </w:r>
    </w:p>
    <w:p w14:paraId="438D4D34" w14:textId="77777777" w:rsidR="00447ED4" w:rsidRDefault="00447ED4">
      <w:pPr>
        <w:kinsoku w:val="0"/>
        <w:overflowPunct w:val="0"/>
        <w:autoSpaceDE/>
        <w:autoSpaceDN/>
        <w:adjustRightInd/>
        <w:spacing w:before="7" w:line="199" w:lineRule="exact"/>
        <w:ind w:left="4104"/>
        <w:textAlignment w:val="baseline"/>
        <w:rPr>
          <w:rFonts w:ascii="Arial" w:hAnsi="Arial" w:cs="Arial"/>
          <w:sz w:val="18"/>
          <w:szCs w:val="18"/>
        </w:rPr>
      </w:pPr>
      <w:r>
        <w:rPr>
          <w:rFonts w:ascii="Arial" w:hAnsi="Arial" w:cs="Arial"/>
          <w:sz w:val="18"/>
          <w:szCs w:val="18"/>
        </w:rPr>
        <w:t>•</w:t>
      </w:r>
    </w:p>
    <w:p w14:paraId="1ED78F0C" w14:textId="77777777" w:rsidR="00447ED4" w:rsidRDefault="00447ED4">
      <w:pPr>
        <w:pBdr>
          <w:top w:val="single" w:sz="8" w:space="4" w:color="000000"/>
          <w:left w:val="single" w:sz="8" w:space="0" w:color="000000"/>
          <w:bottom w:val="single" w:sz="8" w:space="5" w:color="000000"/>
          <w:right w:val="single" w:sz="8" w:space="0" w:color="000000"/>
        </w:pBdr>
        <w:kinsoku w:val="0"/>
        <w:overflowPunct w:val="0"/>
        <w:autoSpaceDE/>
        <w:autoSpaceDN/>
        <w:adjustRightInd/>
        <w:spacing w:after="432" w:line="192" w:lineRule="exact"/>
        <w:ind w:left="3255" w:right="1224"/>
        <w:jc w:val="center"/>
        <w:textAlignment w:val="baseline"/>
        <w:rPr>
          <w:rFonts w:ascii="Arial" w:hAnsi="Arial" w:cs="Arial"/>
          <w:sz w:val="17"/>
          <w:szCs w:val="17"/>
        </w:rPr>
      </w:pPr>
      <w:r w:rsidRPr="00207ADC">
        <w:rPr>
          <w:rFonts w:ascii="Arial" w:hAnsi="Arial" w:cs="Arial"/>
          <w:b/>
          <w:bCs/>
          <w:sz w:val="17"/>
          <w:szCs w:val="17"/>
        </w:rPr>
        <w:t>Authority</w:t>
      </w:r>
      <w:r>
        <w:rPr>
          <w:rFonts w:ascii="Arial" w:hAnsi="Arial" w:cs="Arial"/>
          <w:sz w:val="17"/>
          <w:szCs w:val="17"/>
        </w:rPr>
        <w:t xml:space="preserve"> make a</w:t>
      </w:r>
      <w:r>
        <w:rPr>
          <w:rFonts w:ascii="Arial" w:hAnsi="Arial" w:cs="Arial"/>
          <w:sz w:val="17"/>
          <w:szCs w:val="17"/>
        </w:rPr>
        <w:br/>
        <w:t>decision on whether to</w:t>
      </w:r>
      <w:r>
        <w:rPr>
          <w:rFonts w:ascii="Arial" w:hAnsi="Arial" w:cs="Arial"/>
          <w:sz w:val="17"/>
          <w:szCs w:val="17"/>
        </w:rPr>
        <w:br/>
        <w:t>approve or reject the</w:t>
      </w:r>
      <w:r>
        <w:rPr>
          <w:rFonts w:ascii="Arial" w:hAnsi="Arial" w:cs="Arial"/>
          <w:sz w:val="17"/>
          <w:szCs w:val="17"/>
        </w:rPr>
        <w:br/>
        <w:t>Modification Proposal</w:t>
      </w:r>
      <w:r>
        <w:rPr>
          <w:rFonts w:ascii="Arial" w:hAnsi="Arial" w:cs="Arial"/>
          <w:sz w:val="17"/>
          <w:szCs w:val="17"/>
        </w:rPr>
        <w:br/>
        <w:t>and notify the</w:t>
      </w:r>
      <w:r>
        <w:rPr>
          <w:rFonts w:ascii="Arial" w:hAnsi="Arial" w:cs="Arial"/>
          <w:sz w:val="17"/>
          <w:szCs w:val="17"/>
        </w:rPr>
        <w:br/>
      </w:r>
      <w:r w:rsidRPr="00207ADC">
        <w:rPr>
          <w:rFonts w:ascii="Arial" w:hAnsi="Arial" w:cs="Arial"/>
          <w:b/>
          <w:bCs/>
          <w:sz w:val="17"/>
          <w:szCs w:val="17"/>
        </w:rPr>
        <w:t>Secretary</w:t>
      </w:r>
    </w:p>
    <w:p w14:paraId="4E9779F4" w14:textId="6565886D" w:rsidR="00447ED4" w:rsidRDefault="00487F60">
      <w:pPr>
        <w:pBdr>
          <w:top w:val="single" w:sz="8" w:space="0" w:color="000000"/>
          <w:left w:val="single" w:sz="8" w:space="10" w:color="000000"/>
          <w:bottom w:val="single" w:sz="8" w:space="21" w:color="000000"/>
          <w:right w:val="single" w:sz="8" w:space="10" w:color="000000"/>
        </w:pBdr>
        <w:kinsoku w:val="0"/>
        <w:overflowPunct w:val="0"/>
        <w:autoSpaceDE/>
        <w:autoSpaceDN/>
        <w:adjustRightInd/>
        <w:spacing w:after="798" w:line="192" w:lineRule="exact"/>
        <w:ind w:left="2525" w:right="494"/>
        <w:jc w:val="both"/>
        <w:textAlignment w:val="baseline"/>
        <w:rPr>
          <w:rFonts w:ascii="Arial" w:hAnsi="Arial" w:cs="Arial"/>
          <w:spacing w:val="-4"/>
          <w:sz w:val="17"/>
          <w:szCs w:val="17"/>
        </w:rPr>
      </w:pPr>
      <w:r>
        <w:rPr>
          <w:noProof/>
        </w:rPr>
        <mc:AlternateContent>
          <mc:Choice Requires="wps">
            <w:drawing>
              <wp:anchor distT="0" distB="0" distL="0" distR="0" simplePos="0" relativeHeight="251658276" behindDoc="0" locked="0" layoutInCell="0" allowOverlap="1" wp14:anchorId="61F6D83E" wp14:editId="0DE2E6A4">
                <wp:simplePos x="0" y="0"/>
                <wp:positionH relativeFrom="page">
                  <wp:posOffset>1292225</wp:posOffset>
                </wp:positionH>
                <wp:positionV relativeFrom="page">
                  <wp:posOffset>7312025</wp:posOffset>
                </wp:positionV>
                <wp:extent cx="1283970" cy="0"/>
                <wp:effectExtent l="0" t="0" r="0" b="0"/>
                <wp:wrapSquare wrapText="bothSides"/>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397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371F3" id="Straight Connector 7"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01.75pt,575.75pt" to="202.85pt,5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" o:allowincell="f" strokeweight=".95pt">
                <w10:wrap type="square" anchorx="page" anchory="page"/>
              </v:line>
            </w:pict>
          </mc:Fallback>
        </mc:AlternateContent>
      </w:r>
      <w:r w:rsidR="00447ED4">
        <w:rPr>
          <w:rFonts w:ascii="Arial" w:hAnsi="Arial" w:cs="Arial"/>
          <w:spacing w:val="-4"/>
          <w:sz w:val="17"/>
          <w:szCs w:val="17"/>
        </w:rPr>
        <w:t xml:space="preserve">The </w:t>
      </w:r>
      <w:r w:rsidR="00447ED4" w:rsidRPr="00207ADC">
        <w:rPr>
          <w:rFonts w:ascii="Arial" w:hAnsi="Arial" w:cs="Arial"/>
          <w:b/>
          <w:bCs/>
          <w:spacing w:val="-4"/>
          <w:sz w:val="17"/>
          <w:szCs w:val="17"/>
        </w:rPr>
        <w:t>Secretary</w:t>
      </w:r>
      <w:r w:rsidR="00447ED4">
        <w:rPr>
          <w:rFonts w:ascii="Arial" w:hAnsi="Arial" w:cs="Arial"/>
          <w:spacing w:val="-4"/>
          <w:sz w:val="17"/>
          <w:szCs w:val="17"/>
        </w:rPr>
        <w:t xml:space="preserve"> notifies the </w:t>
      </w:r>
      <w:r w:rsidR="00447ED4" w:rsidRPr="00207ADC">
        <w:rPr>
          <w:rFonts w:ascii="Arial" w:hAnsi="Arial" w:cs="Arial"/>
          <w:b/>
          <w:bCs/>
          <w:spacing w:val="-4"/>
          <w:sz w:val="17"/>
          <w:szCs w:val="17"/>
        </w:rPr>
        <w:t>Panel</w:t>
      </w:r>
      <w:r w:rsidR="00447ED4">
        <w:rPr>
          <w:rFonts w:ascii="Arial" w:hAnsi="Arial" w:cs="Arial"/>
          <w:spacing w:val="-4"/>
          <w:sz w:val="17"/>
          <w:szCs w:val="17"/>
        </w:rPr>
        <w:t xml:space="preserve"> </w:t>
      </w:r>
      <w:r w:rsidR="00447ED4" w:rsidRPr="00207ADC">
        <w:rPr>
          <w:rFonts w:ascii="Arial" w:hAnsi="Arial" w:cs="Arial"/>
          <w:b/>
          <w:bCs/>
          <w:spacing w:val="-4"/>
          <w:sz w:val="17"/>
          <w:szCs w:val="17"/>
        </w:rPr>
        <w:t xml:space="preserve">Members </w:t>
      </w:r>
      <w:r w:rsidR="00447ED4">
        <w:rPr>
          <w:rFonts w:ascii="Arial" w:hAnsi="Arial" w:cs="Arial"/>
          <w:spacing w:val="-4"/>
          <w:sz w:val="17"/>
          <w:szCs w:val="17"/>
        </w:rPr>
        <w:t xml:space="preserve">and updates the Modification Register. Notification will also be published on the </w:t>
      </w:r>
      <w:r w:rsidR="004155C5" w:rsidRPr="004155C5">
        <w:rPr>
          <w:rFonts w:ascii="Arial" w:hAnsi="Arial" w:cs="Arial"/>
          <w:b/>
          <w:bCs/>
          <w:spacing w:val="-4"/>
          <w:sz w:val="17"/>
          <w:szCs w:val="17"/>
        </w:rPr>
        <w:t>ISOP</w:t>
      </w:r>
      <w:r w:rsidR="00447ED4">
        <w:rPr>
          <w:rFonts w:ascii="Arial" w:hAnsi="Arial" w:cs="Arial"/>
          <w:spacing w:val="-4"/>
          <w:sz w:val="17"/>
          <w:szCs w:val="17"/>
        </w:rPr>
        <w:t xml:space="preserve"> website</w:t>
      </w:r>
    </w:p>
    <w:p w14:paraId="242E6121" w14:textId="77777777" w:rsidR="00447ED4" w:rsidRDefault="00447ED4">
      <w:pPr>
        <w:widowControl/>
        <w:rPr>
          <w:sz w:val="24"/>
          <w:szCs w:val="24"/>
        </w:rPr>
        <w:sectPr w:rsidR="00447ED4">
          <w:type w:val="continuous"/>
          <w:pgSz w:w="12240" w:h="15840"/>
          <w:pgMar w:top="1000" w:right="3725" w:bottom="1063" w:left="2035" w:header="720" w:footer="720" w:gutter="0"/>
          <w:cols w:space="720"/>
          <w:noEndnote/>
        </w:sectPr>
      </w:pPr>
    </w:p>
    <w:p w14:paraId="22510083" w14:textId="3CF72D0D" w:rsidR="00447ED4" w:rsidRDefault="00487F60">
      <w:pPr>
        <w:kinsoku w:val="0"/>
        <w:overflowPunct w:val="0"/>
        <w:autoSpaceDE/>
        <w:autoSpaceDN/>
        <w:adjustRightInd/>
        <w:spacing w:before="1079" w:line="288" w:lineRule="exact"/>
        <w:textAlignment w:val="baseline"/>
        <w:rPr>
          <w:sz w:val="24"/>
          <w:szCs w:val="24"/>
        </w:rPr>
      </w:pPr>
      <w:r>
        <w:rPr>
          <w:noProof/>
        </w:rPr>
        <mc:AlternateContent>
          <mc:Choice Requires="wps">
            <w:drawing>
              <wp:anchor distT="0" distB="0" distL="0" distR="0" simplePos="0" relativeHeight="251658277" behindDoc="0" locked="0" layoutInCell="0" allowOverlap="1" wp14:anchorId="55D2A055" wp14:editId="3F085023">
                <wp:simplePos x="0" y="0"/>
                <wp:positionH relativeFrom="column">
                  <wp:posOffset>-15240</wp:posOffset>
                </wp:positionH>
                <wp:positionV relativeFrom="paragraph">
                  <wp:posOffset>2540</wp:posOffset>
                </wp:positionV>
                <wp:extent cx="3475990" cy="6870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5990" cy="6870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2094"/>
                              <w:gridCol w:w="1064"/>
                              <w:gridCol w:w="1926"/>
                            </w:tblGrid>
                            <w:tr w:rsidR="00CC5A89" w14:paraId="372CE96D" w14:textId="77777777" w:rsidTr="00454EFC">
                              <w:trPr>
                                <w:trHeight w:hRule="exact" w:val="646"/>
                              </w:trPr>
                              <w:tc>
                                <w:tcPr>
                                  <w:tcW w:w="2094" w:type="dxa"/>
                                  <w:vMerge w:val="restart"/>
                                </w:tcPr>
                                <w:p w14:paraId="1BA133C0" w14:textId="77777777" w:rsidR="00CC5A89" w:rsidRDefault="00CC5A89">
                                  <w:pPr>
                                    <w:kinsoku w:val="0"/>
                                    <w:overflowPunct w:val="0"/>
                                    <w:autoSpaceDE/>
                                    <w:autoSpaceDN/>
                                    <w:adjustRightInd/>
                                    <w:spacing w:before="69" w:after="60" w:line="192" w:lineRule="exact"/>
                                    <w:jc w:val="center"/>
                                    <w:textAlignment w:val="baseline"/>
                                    <w:rPr>
                                      <w:rFonts w:ascii="Arial" w:hAnsi="Arial" w:cs="Arial"/>
                                      <w:sz w:val="17"/>
                                      <w:szCs w:val="17"/>
                                    </w:rPr>
                                  </w:pPr>
                                  <w:r>
                                    <w:rPr>
                                      <w:rFonts w:ascii="Arial" w:hAnsi="Arial" w:cs="Arial"/>
                                      <w:b/>
                                      <w:bCs/>
                                      <w:sz w:val="17"/>
                                      <w:szCs w:val="17"/>
                                    </w:rPr>
                                    <w:t>SQSS</w:t>
                                  </w:r>
                                  <w:r>
                                    <w:rPr>
                                      <w:rFonts w:ascii="Arial" w:hAnsi="Arial" w:cs="Arial"/>
                                      <w:sz w:val="17"/>
                                      <w:szCs w:val="17"/>
                                    </w:rPr>
                                    <w:t xml:space="preserve"> remains</w:t>
                                  </w:r>
                                  <w:r>
                                    <w:rPr>
                                      <w:rFonts w:ascii="Arial" w:hAnsi="Arial" w:cs="Arial"/>
                                      <w:sz w:val="17"/>
                                      <w:szCs w:val="17"/>
                                    </w:rPr>
                                    <w:br/>
                                    <w:t>unchanged and the</w:t>
                                  </w:r>
                                  <w:r>
                                    <w:rPr>
                                      <w:rFonts w:ascii="Arial" w:hAnsi="Arial" w:cs="Arial"/>
                                      <w:sz w:val="17"/>
                                      <w:szCs w:val="17"/>
                                    </w:rPr>
                                    <w:br/>
                                    <w:t>Secretary updates the</w:t>
                                  </w:r>
                                  <w:r>
                                    <w:rPr>
                                      <w:rFonts w:ascii="Arial" w:hAnsi="Arial" w:cs="Arial"/>
                                      <w:sz w:val="17"/>
                                      <w:szCs w:val="17"/>
                                    </w:rPr>
                                    <w:br/>
                                    <w:t>Modification Register</w:t>
                                  </w:r>
                                </w:p>
                              </w:tc>
                              <w:tc>
                                <w:tcPr>
                                  <w:tcW w:w="1064" w:type="dxa"/>
                                </w:tcPr>
                                <w:p w14:paraId="124B1835" w14:textId="77777777" w:rsidR="00CC5A89" w:rsidRDefault="00CC5A89">
                                  <w:pPr>
                                    <w:kinsoku w:val="0"/>
                                    <w:overflowPunct w:val="0"/>
                                    <w:autoSpaceDE/>
                                    <w:autoSpaceDN/>
                                    <w:adjustRightInd/>
                                    <w:spacing w:before="295" w:after="18" w:line="137" w:lineRule="exact"/>
                                    <w:jc w:val="center"/>
                                    <w:textAlignment w:val="baseline"/>
                                    <w:rPr>
                                      <w:rFonts w:ascii="Arial" w:hAnsi="Arial" w:cs="Arial"/>
                                      <w:sz w:val="12"/>
                                      <w:szCs w:val="12"/>
                                    </w:rPr>
                                  </w:pPr>
                                  <w:r>
                                    <w:rPr>
                                      <w:rFonts w:ascii="Arial" w:hAnsi="Arial" w:cs="Arial"/>
                                      <w:sz w:val="12"/>
                                      <w:szCs w:val="12"/>
                                    </w:rPr>
                                    <w:t>NO</w:t>
                                  </w:r>
                                </w:p>
                              </w:tc>
                              <w:tc>
                                <w:tcPr>
                                  <w:tcW w:w="1926" w:type="dxa"/>
                                  <w:vMerge w:val="restart"/>
                                </w:tcPr>
                                <w:p w14:paraId="65EC595B" w14:textId="77777777" w:rsidR="00CC5A89" w:rsidRDefault="00CC5A89">
                                  <w:pPr>
                                    <w:kinsoku w:val="0"/>
                                    <w:overflowPunct w:val="0"/>
                                    <w:autoSpaceDE/>
                                    <w:autoSpaceDN/>
                                    <w:adjustRightInd/>
                                    <w:spacing w:before="59" w:after="70" w:line="192" w:lineRule="exact"/>
                                    <w:ind w:left="540"/>
                                    <w:jc w:val="center"/>
                                    <w:textAlignment w:val="baseline"/>
                                    <w:rPr>
                                      <w:rFonts w:ascii="Arial" w:hAnsi="Arial" w:cs="Arial"/>
                                      <w:spacing w:val="-2"/>
                                      <w:sz w:val="17"/>
                                      <w:szCs w:val="17"/>
                                    </w:rPr>
                                  </w:pPr>
                                  <w:r>
                                    <w:rPr>
                                      <w:rFonts w:ascii="Arial" w:hAnsi="Arial" w:cs="Arial"/>
                                      <w:spacing w:val="-2"/>
                                      <w:sz w:val="17"/>
                                      <w:szCs w:val="17"/>
                                    </w:rPr>
                                    <w:t>Did the</w:t>
                                  </w:r>
                                  <w:r>
                                    <w:rPr>
                                      <w:rFonts w:ascii="Arial" w:hAnsi="Arial" w:cs="Arial"/>
                                      <w:spacing w:val="-2"/>
                                      <w:sz w:val="17"/>
                                      <w:szCs w:val="17"/>
                                    </w:rPr>
                                    <w:br/>
                                  </w:r>
                                  <w:r>
                                    <w:rPr>
                                      <w:rFonts w:ascii="Arial" w:hAnsi="Arial" w:cs="Arial"/>
                                      <w:b/>
                                      <w:bCs/>
                                      <w:spacing w:val="-2"/>
                                      <w:sz w:val="17"/>
                                      <w:szCs w:val="17"/>
                                    </w:rPr>
                                    <w:t>Authority</w:t>
                                  </w:r>
                                  <w:r>
                                    <w:rPr>
                                      <w:rFonts w:ascii="Arial" w:hAnsi="Arial" w:cs="Arial"/>
                                      <w:spacing w:val="-2"/>
                                      <w:sz w:val="17"/>
                                      <w:szCs w:val="17"/>
                                    </w:rPr>
                                    <w:t xml:space="preserve"> approve</w:t>
                                  </w:r>
                                  <w:r>
                                    <w:rPr>
                                      <w:rFonts w:ascii="Arial" w:hAnsi="Arial" w:cs="Arial"/>
                                      <w:spacing w:val="-2"/>
                                      <w:sz w:val="17"/>
                                      <w:szCs w:val="17"/>
                                    </w:rPr>
                                    <w:br/>
                                    <w:t>the Modification</w:t>
                                  </w:r>
                                  <w:r>
                                    <w:rPr>
                                      <w:rFonts w:ascii="Arial" w:hAnsi="Arial" w:cs="Arial"/>
                                      <w:spacing w:val="-2"/>
                                      <w:sz w:val="17"/>
                                      <w:szCs w:val="17"/>
                                    </w:rPr>
                                    <w:br/>
                                    <w:t>Proposal</w:t>
                                  </w:r>
                                </w:p>
                              </w:tc>
                            </w:tr>
                            <w:tr w:rsidR="00CC5A89" w14:paraId="15675F57" w14:textId="77777777" w:rsidTr="00454EFC">
                              <w:trPr>
                                <w:trHeight w:hRule="exact" w:val="646"/>
                              </w:trPr>
                              <w:tc>
                                <w:tcPr>
                                  <w:tcW w:w="2094" w:type="dxa"/>
                                  <w:vMerge/>
                                </w:tcPr>
                                <w:p w14:paraId="5103CD9E"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064" w:type="dxa"/>
                                </w:tcPr>
                                <w:p w14:paraId="19F40A21"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926" w:type="dxa"/>
                                  <w:vMerge/>
                                </w:tcPr>
                                <w:p w14:paraId="423564C3" w14:textId="77777777" w:rsidR="00CC5A89" w:rsidRDefault="00CC5A89">
                                  <w:pPr>
                                    <w:kinsoku w:val="0"/>
                                    <w:overflowPunct w:val="0"/>
                                    <w:autoSpaceDE/>
                                    <w:autoSpaceDN/>
                                    <w:adjustRightInd/>
                                    <w:textAlignment w:val="baseline"/>
                                    <w:rPr>
                                      <w:rFonts w:ascii="Arial" w:hAnsi="Arial" w:cs="Arial"/>
                                      <w:spacing w:val="-2"/>
                                      <w:sz w:val="17"/>
                                      <w:szCs w:val="17"/>
                                    </w:rPr>
                                  </w:pPr>
                                </w:p>
                              </w:tc>
                            </w:tr>
                          </w:tbl>
                          <w:p w14:paraId="39C13F8F" w14:textId="77777777" w:rsidR="00CC5A89" w:rsidRDefault="00CC5A89">
                            <w:pPr>
                              <w:kinsoku w:val="0"/>
                              <w:overflowPunct w:val="0"/>
                              <w:autoSpaceDE/>
                              <w:autoSpaceDN/>
                              <w:adjustRightInd/>
                              <w:textAlignment w:val="baseline"/>
                              <w:rPr>
                                <w:rFonts w:ascii="Arial" w:hAnsi="Arial" w:cs="Arial"/>
                                <w:spacing w:val="-2"/>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2A055" id="Text Box 5" o:spid="_x0000_s1059" type="#_x0000_t202" style="position:absolute;margin-left:-1.2pt;margin-top:.2pt;width:273.7pt;height:54.1pt;z-index:2516582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" o:allowincell="f" stroked="f">
                <v:fill opacity="0"/>
                <v:textbox inset="0,0,0,0">
                  <w:txbxContent>
                    <w:tbl>
                      <w:tblPr>
                        <w:tblW w:w="0" w:type="auto"/>
                        <w:tblLayout w:type="fixed"/>
                        <w:tblLook w:val="0000" w:firstRow="0" w:lastRow="0" w:firstColumn="0" w:lastColumn="0" w:noHBand="0" w:noVBand="0"/>
                      </w:tblPr>
                      <w:tblGrid>
                        <w:gridCol w:w="2094"/>
                        <w:gridCol w:w="1064"/>
                        <w:gridCol w:w="1926"/>
                      </w:tblGrid>
                      <w:tr w:rsidR="00CC5A89" w14:paraId="372CE96D" w14:textId="77777777" w:rsidTr="00454EFC">
                        <w:trPr>
                          <w:trHeight w:hRule="exact" w:val="646"/>
                        </w:trPr>
                        <w:tc>
                          <w:tcPr>
                            <w:tcW w:w="2094" w:type="dxa"/>
                            <w:vMerge w:val="restart"/>
                          </w:tcPr>
                          <w:p w14:paraId="1BA133C0" w14:textId="77777777" w:rsidR="00CC5A89" w:rsidRDefault="00CC5A89">
                            <w:pPr>
                              <w:kinsoku w:val="0"/>
                              <w:overflowPunct w:val="0"/>
                              <w:autoSpaceDE/>
                              <w:autoSpaceDN/>
                              <w:adjustRightInd/>
                              <w:spacing w:before="69" w:after="60" w:line="192" w:lineRule="exact"/>
                              <w:jc w:val="center"/>
                              <w:textAlignment w:val="baseline"/>
                              <w:rPr>
                                <w:rFonts w:ascii="Arial" w:hAnsi="Arial" w:cs="Arial"/>
                                <w:sz w:val="17"/>
                                <w:szCs w:val="17"/>
                              </w:rPr>
                            </w:pPr>
                            <w:r>
                              <w:rPr>
                                <w:rFonts w:ascii="Arial" w:hAnsi="Arial" w:cs="Arial"/>
                                <w:b/>
                                <w:bCs/>
                                <w:sz w:val="17"/>
                                <w:szCs w:val="17"/>
                              </w:rPr>
                              <w:t>SQSS</w:t>
                            </w:r>
                            <w:r>
                              <w:rPr>
                                <w:rFonts w:ascii="Arial" w:hAnsi="Arial" w:cs="Arial"/>
                                <w:sz w:val="17"/>
                                <w:szCs w:val="17"/>
                              </w:rPr>
                              <w:t xml:space="preserve"> remains</w:t>
                            </w:r>
                            <w:r>
                              <w:rPr>
                                <w:rFonts w:ascii="Arial" w:hAnsi="Arial" w:cs="Arial"/>
                                <w:sz w:val="17"/>
                                <w:szCs w:val="17"/>
                              </w:rPr>
                              <w:br/>
                              <w:t>unchanged and the</w:t>
                            </w:r>
                            <w:r>
                              <w:rPr>
                                <w:rFonts w:ascii="Arial" w:hAnsi="Arial" w:cs="Arial"/>
                                <w:sz w:val="17"/>
                                <w:szCs w:val="17"/>
                              </w:rPr>
                              <w:br/>
                              <w:t>Secretary updates the</w:t>
                            </w:r>
                            <w:r>
                              <w:rPr>
                                <w:rFonts w:ascii="Arial" w:hAnsi="Arial" w:cs="Arial"/>
                                <w:sz w:val="17"/>
                                <w:szCs w:val="17"/>
                              </w:rPr>
                              <w:br/>
                              <w:t>Modification Register</w:t>
                            </w:r>
                          </w:p>
                        </w:tc>
                        <w:tc>
                          <w:tcPr>
                            <w:tcW w:w="1064" w:type="dxa"/>
                          </w:tcPr>
                          <w:p w14:paraId="124B1835" w14:textId="77777777" w:rsidR="00CC5A89" w:rsidRDefault="00CC5A89">
                            <w:pPr>
                              <w:kinsoku w:val="0"/>
                              <w:overflowPunct w:val="0"/>
                              <w:autoSpaceDE/>
                              <w:autoSpaceDN/>
                              <w:adjustRightInd/>
                              <w:spacing w:before="295" w:after="18" w:line="137" w:lineRule="exact"/>
                              <w:jc w:val="center"/>
                              <w:textAlignment w:val="baseline"/>
                              <w:rPr>
                                <w:rFonts w:ascii="Arial" w:hAnsi="Arial" w:cs="Arial"/>
                                <w:sz w:val="12"/>
                                <w:szCs w:val="12"/>
                              </w:rPr>
                            </w:pPr>
                            <w:r>
                              <w:rPr>
                                <w:rFonts w:ascii="Arial" w:hAnsi="Arial" w:cs="Arial"/>
                                <w:sz w:val="12"/>
                                <w:szCs w:val="12"/>
                              </w:rPr>
                              <w:t>NO</w:t>
                            </w:r>
                          </w:p>
                        </w:tc>
                        <w:tc>
                          <w:tcPr>
                            <w:tcW w:w="1926" w:type="dxa"/>
                            <w:vMerge w:val="restart"/>
                          </w:tcPr>
                          <w:p w14:paraId="65EC595B" w14:textId="77777777" w:rsidR="00CC5A89" w:rsidRDefault="00CC5A89">
                            <w:pPr>
                              <w:kinsoku w:val="0"/>
                              <w:overflowPunct w:val="0"/>
                              <w:autoSpaceDE/>
                              <w:autoSpaceDN/>
                              <w:adjustRightInd/>
                              <w:spacing w:before="59" w:after="70" w:line="192" w:lineRule="exact"/>
                              <w:ind w:left="540"/>
                              <w:jc w:val="center"/>
                              <w:textAlignment w:val="baseline"/>
                              <w:rPr>
                                <w:rFonts w:ascii="Arial" w:hAnsi="Arial" w:cs="Arial"/>
                                <w:spacing w:val="-2"/>
                                <w:sz w:val="17"/>
                                <w:szCs w:val="17"/>
                              </w:rPr>
                            </w:pPr>
                            <w:r>
                              <w:rPr>
                                <w:rFonts w:ascii="Arial" w:hAnsi="Arial" w:cs="Arial"/>
                                <w:spacing w:val="-2"/>
                                <w:sz w:val="17"/>
                                <w:szCs w:val="17"/>
                              </w:rPr>
                              <w:t>Did the</w:t>
                            </w:r>
                            <w:r>
                              <w:rPr>
                                <w:rFonts w:ascii="Arial" w:hAnsi="Arial" w:cs="Arial"/>
                                <w:spacing w:val="-2"/>
                                <w:sz w:val="17"/>
                                <w:szCs w:val="17"/>
                              </w:rPr>
                              <w:br/>
                            </w:r>
                            <w:r>
                              <w:rPr>
                                <w:rFonts w:ascii="Arial" w:hAnsi="Arial" w:cs="Arial"/>
                                <w:b/>
                                <w:bCs/>
                                <w:spacing w:val="-2"/>
                                <w:sz w:val="17"/>
                                <w:szCs w:val="17"/>
                              </w:rPr>
                              <w:t>Authority</w:t>
                            </w:r>
                            <w:r>
                              <w:rPr>
                                <w:rFonts w:ascii="Arial" w:hAnsi="Arial" w:cs="Arial"/>
                                <w:spacing w:val="-2"/>
                                <w:sz w:val="17"/>
                                <w:szCs w:val="17"/>
                              </w:rPr>
                              <w:t xml:space="preserve"> approve</w:t>
                            </w:r>
                            <w:r>
                              <w:rPr>
                                <w:rFonts w:ascii="Arial" w:hAnsi="Arial" w:cs="Arial"/>
                                <w:spacing w:val="-2"/>
                                <w:sz w:val="17"/>
                                <w:szCs w:val="17"/>
                              </w:rPr>
                              <w:br/>
                              <w:t>the Modification</w:t>
                            </w:r>
                            <w:r>
                              <w:rPr>
                                <w:rFonts w:ascii="Arial" w:hAnsi="Arial" w:cs="Arial"/>
                                <w:spacing w:val="-2"/>
                                <w:sz w:val="17"/>
                                <w:szCs w:val="17"/>
                              </w:rPr>
                              <w:br/>
                              <w:t>Proposal</w:t>
                            </w:r>
                          </w:p>
                        </w:tc>
                      </w:tr>
                      <w:tr w:rsidR="00CC5A89" w14:paraId="15675F57" w14:textId="77777777" w:rsidTr="00454EFC">
                        <w:trPr>
                          <w:trHeight w:hRule="exact" w:val="646"/>
                        </w:trPr>
                        <w:tc>
                          <w:tcPr>
                            <w:tcW w:w="2094" w:type="dxa"/>
                            <w:vMerge/>
                          </w:tcPr>
                          <w:p w14:paraId="5103CD9E"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064" w:type="dxa"/>
                          </w:tcPr>
                          <w:p w14:paraId="19F40A21"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926" w:type="dxa"/>
                            <w:vMerge/>
                          </w:tcPr>
                          <w:p w14:paraId="423564C3" w14:textId="77777777" w:rsidR="00CC5A89" w:rsidRDefault="00CC5A89">
                            <w:pPr>
                              <w:kinsoku w:val="0"/>
                              <w:overflowPunct w:val="0"/>
                              <w:autoSpaceDE/>
                              <w:autoSpaceDN/>
                              <w:adjustRightInd/>
                              <w:textAlignment w:val="baseline"/>
                              <w:rPr>
                                <w:rFonts w:ascii="Arial" w:hAnsi="Arial" w:cs="Arial"/>
                                <w:spacing w:val="-2"/>
                                <w:sz w:val="17"/>
                                <w:szCs w:val="17"/>
                              </w:rPr>
                            </w:pPr>
                          </w:p>
                        </w:tc>
                      </w:tr>
                    </w:tbl>
                    <w:p w14:paraId="39C13F8F" w14:textId="77777777" w:rsidR="00CC5A89" w:rsidRDefault="00CC5A89">
                      <w:pPr>
                        <w:kinsoku w:val="0"/>
                        <w:overflowPunct w:val="0"/>
                        <w:autoSpaceDE/>
                        <w:autoSpaceDN/>
                        <w:adjustRightInd/>
                        <w:textAlignment w:val="baseline"/>
                        <w:rPr>
                          <w:rFonts w:ascii="Arial" w:hAnsi="Arial" w:cs="Arial"/>
                          <w:spacing w:val="-2"/>
                          <w:sz w:val="17"/>
                          <w:szCs w:val="17"/>
                        </w:rPr>
                      </w:pPr>
                    </w:p>
                  </w:txbxContent>
                </v:textbox>
              </v:shape>
            </w:pict>
          </mc:Fallback>
        </mc:AlternateContent>
      </w:r>
    </w:p>
    <w:p w14:paraId="188D6D0C" w14:textId="77777777" w:rsidR="00447ED4" w:rsidRDefault="00447ED4">
      <w:pPr>
        <w:kinsoku w:val="0"/>
        <w:overflowPunct w:val="0"/>
        <w:autoSpaceDE/>
        <w:autoSpaceDN/>
        <w:adjustRightInd/>
        <w:spacing w:before="1079" w:line="288" w:lineRule="exact"/>
        <w:textAlignment w:val="baseline"/>
        <w:rPr>
          <w:sz w:val="24"/>
          <w:szCs w:val="24"/>
        </w:rPr>
        <w:sectPr w:rsidR="00447ED4">
          <w:type w:val="continuous"/>
          <w:pgSz w:w="12240" w:h="15840"/>
          <w:pgMar w:top="1000" w:right="3158" w:bottom="1063" w:left="2035" w:header="720" w:footer="720" w:gutter="0"/>
          <w:cols w:space="720"/>
          <w:noEndnote/>
        </w:sectPr>
      </w:pPr>
    </w:p>
    <w:p w14:paraId="049D1578" w14:textId="2034CCCA" w:rsidR="00447ED4" w:rsidRDefault="00487F60">
      <w:pPr>
        <w:kinsoku w:val="0"/>
        <w:overflowPunct w:val="0"/>
        <w:autoSpaceDE/>
        <w:autoSpaceDN/>
        <w:adjustRightInd/>
        <w:spacing w:before="1" w:after="191" w:line="137" w:lineRule="exact"/>
        <w:jc w:val="center"/>
        <w:textAlignment w:val="baseline"/>
        <w:rPr>
          <w:rFonts w:ascii="Arial" w:hAnsi="Arial" w:cs="Arial"/>
          <w:spacing w:val="46"/>
          <w:sz w:val="12"/>
          <w:szCs w:val="12"/>
        </w:rPr>
      </w:pPr>
      <w:r>
        <w:rPr>
          <w:noProof/>
        </w:rPr>
        <mc:AlternateContent>
          <mc:Choice Requires="wps">
            <w:drawing>
              <wp:anchor distT="0" distB="0" distL="0" distR="0" simplePos="0" relativeHeight="251658278" behindDoc="0" locked="0" layoutInCell="0" allowOverlap="1" wp14:anchorId="0C5DC69B" wp14:editId="071DE05C">
                <wp:simplePos x="0" y="0"/>
                <wp:positionH relativeFrom="page">
                  <wp:posOffset>3692525</wp:posOffset>
                </wp:positionH>
                <wp:positionV relativeFrom="page">
                  <wp:posOffset>9367520</wp:posOffset>
                </wp:positionV>
                <wp:extent cx="295910" cy="15367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9D7921" w14:textId="77777777" w:rsidR="00CC5A89" w:rsidRDefault="00CC5A89">
                            <w:pPr>
                              <w:kinsoku w:val="0"/>
                              <w:overflowPunct w:val="0"/>
                              <w:autoSpaceDE/>
                              <w:autoSpaceDN/>
                              <w:adjustRightInd/>
                              <w:spacing w:before="4" w:line="234" w:lineRule="exact"/>
                              <w:textAlignment w:val="baseline"/>
                              <w:rPr>
                                <w:rFonts w:ascii="Arial" w:hAnsi="Arial" w:cs="Arial"/>
                                <w:b/>
                                <w:bCs/>
                                <w:spacing w:val="26"/>
                                <w:sz w:val="21"/>
                                <w:szCs w:val="21"/>
                              </w:rPr>
                            </w:pPr>
                            <w:r>
                              <w:rPr>
                                <w:rFonts w:ascii="Arial" w:hAnsi="Arial" w:cs="Arial"/>
                                <w:b/>
                                <w:bCs/>
                                <w:spacing w:val="26"/>
                                <w:sz w:val="21"/>
                                <w:szCs w:val="21"/>
                              </w:rPr>
                              <w:t>B2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DC69B" id="Text Box 3" o:spid="_x0000_s1060" type="#_x0000_t202" style="position:absolute;left:0;text-align:left;margin-left:290.75pt;margin-top:737.6pt;width:23.3pt;height:12.1pt;z-index:2516582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" o:allowincell="f" stroked="f">
                <v:fill opacity="0"/>
                <v:textbox inset="0,0,0,0">
                  <w:txbxContent>
                    <w:p w14:paraId="0F9D7921" w14:textId="77777777" w:rsidR="00CC5A89" w:rsidRDefault="00CC5A89">
                      <w:pPr>
                        <w:kinsoku w:val="0"/>
                        <w:overflowPunct w:val="0"/>
                        <w:autoSpaceDE/>
                        <w:autoSpaceDN/>
                        <w:adjustRightInd/>
                        <w:spacing w:before="4" w:line="234" w:lineRule="exact"/>
                        <w:textAlignment w:val="baseline"/>
                        <w:rPr>
                          <w:rFonts w:ascii="Arial" w:hAnsi="Arial" w:cs="Arial"/>
                          <w:b/>
                          <w:bCs/>
                          <w:spacing w:val="26"/>
                          <w:sz w:val="21"/>
                          <w:szCs w:val="21"/>
                        </w:rPr>
                      </w:pPr>
                      <w:r>
                        <w:rPr>
                          <w:rFonts w:ascii="Arial" w:hAnsi="Arial" w:cs="Arial"/>
                          <w:b/>
                          <w:bCs/>
                          <w:spacing w:val="26"/>
                          <w:sz w:val="21"/>
                          <w:szCs w:val="21"/>
                        </w:rPr>
                        <w:t>B2</w:t>
                      </w:r>
                    </w:p>
                  </w:txbxContent>
                </v:textbox>
                <w10:wrap type="square" anchorx="page" anchory="page"/>
              </v:shape>
            </w:pict>
          </mc:Fallback>
        </mc:AlternateContent>
      </w:r>
      <w:r w:rsidR="00447ED4">
        <w:rPr>
          <w:rFonts w:ascii="Arial" w:hAnsi="Arial" w:cs="Arial"/>
          <w:spacing w:val="46"/>
          <w:sz w:val="12"/>
          <w:szCs w:val="12"/>
        </w:rPr>
        <w:t>YES</w:t>
      </w:r>
    </w:p>
    <w:tbl>
      <w:tblPr>
        <w:tblW w:w="0" w:type="auto"/>
        <w:tblLayout w:type="fixed"/>
        <w:tblLook w:val="0000" w:firstRow="0" w:lastRow="0" w:firstColumn="0" w:lastColumn="0" w:noHBand="0" w:noVBand="0"/>
      </w:tblPr>
      <w:tblGrid>
        <w:gridCol w:w="5400"/>
      </w:tblGrid>
      <w:tr w:rsidR="00447ED4" w14:paraId="43CC6DD1" w14:textId="77777777" w:rsidTr="00454EFC">
        <w:trPr>
          <w:trHeight w:hRule="exact" w:val="1218"/>
        </w:trPr>
        <w:tc>
          <w:tcPr>
            <w:tcW w:w="5400" w:type="dxa"/>
          </w:tcPr>
          <w:p w14:paraId="194D413D" w14:textId="032FB20A" w:rsidR="00447ED4" w:rsidRDefault="00447ED4" w:rsidP="00207ADC">
            <w:pPr>
              <w:kinsoku w:val="0"/>
              <w:overflowPunct w:val="0"/>
              <w:autoSpaceDE/>
              <w:autoSpaceDN/>
              <w:adjustRightInd/>
              <w:spacing w:before="45" w:line="192" w:lineRule="exact"/>
              <w:ind w:left="144" w:right="360" w:firstLine="144"/>
              <w:textAlignment w:val="baseline"/>
              <w:rPr>
                <w:rFonts w:ascii="Arial" w:hAnsi="Arial" w:cs="Arial"/>
                <w:spacing w:val="3"/>
                <w:sz w:val="17"/>
                <w:szCs w:val="17"/>
              </w:rPr>
            </w:pPr>
            <w:r>
              <w:rPr>
                <w:rFonts w:ascii="Arial" w:hAnsi="Arial" w:cs="Arial"/>
                <w:sz w:val="17"/>
                <w:szCs w:val="17"/>
              </w:rPr>
              <w:t xml:space="preserve">The </w:t>
            </w:r>
            <w:r>
              <w:rPr>
                <w:rFonts w:ascii="Arial" w:hAnsi="Arial" w:cs="Arial"/>
                <w:b/>
                <w:bCs/>
                <w:sz w:val="17"/>
                <w:szCs w:val="17"/>
              </w:rPr>
              <w:t>Secretary</w:t>
            </w:r>
            <w:r>
              <w:rPr>
                <w:rFonts w:ascii="Arial" w:hAnsi="Arial" w:cs="Arial"/>
                <w:sz w:val="17"/>
                <w:szCs w:val="17"/>
              </w:rPr>
              <w:t xml:space="preserve"> updates the </w:t>
            </w:r>
            <w:r w:rsidR="00E44DCC">
              <w:rPr>
                <w:rFonts w:ascii="Arial" w:hAnsi="Arial" w:cs="Arial"/>
                <w:b/>
                <w:bCs/>
                <w:sz w:val="17"/>
                <w:szCs w:val="17"/>
              </w:rPr>
              <w:t xml:space="preserve">SQSS </w:t>
            </w:r>
            <w:r>
              <w:rPr>
                <w:rFonts w:ascii="Arial" w:hAnsi="Arial" w:cs="Arial"/>
                <w:sz w:val="17"/>
                <w:szCs w:val="17"/>
              </w:rPr>
              <w:t xml:space="preserve">to reflect the </w:t>
            </w:r>
            <w:r>
              <w:rPr>
                <w:rFonts w:ascii="Arial" w:hAnsi="Arial" w:cs="Arial"/>
                <w:b/>
                <w:bCs/>
                <w:sz w:val="17"/>
                <w:szCs w:val="17"/>
              </w:rPr>
              <w:t>Authority</w:t>
            </w:r>
            <w:r>
              <w:rPr>
                <w:rFonts w:ascii="Arial" w:hAnsi="Arial" w:cs="Arial"/>
                <w:sz w:val="17"/>
                <w:szCs w:val="17"/>
              </w:rPr>
              <w:t xml:space="preserve">'s decision and circulates the revised </w:t>
            </w:r>
            <w:r>
              <w:rPr>
                <w:rFonts w:ascii="Arial" w:hAnsi="Arial" w:cs="Arial"/>
                <w:b/>
                <w:bCs/>
                <w:sz w:val="17"/>
                <w:szCs w:val="17"/>
              </w:rPr>
              <w:t>SQSS</w:t>
            </w:r>
            <w:r>
              <w:rPr>
                <w:rFonts w:ascii="Arial" w:hAnsi="Arial" w:cs="Arial"/>
                <w:sz w:val="17"/>
                <w:szCs w:val="17"/>
              </w:rPr>
              <w:t xml:space="preserve"> to </w:t>
            </w:r>
            <w:r>
              <w:rPr>
                <w:rFonts w:ascii="Arial" w:hAnsi="Arial" w:cs="Arial"/>
                <w:b/>
                <w:bCs/>
                <w:sz w:val="17"/>
                <w:szCs w:val="17"/>
              </w:rPr>
              <w:t>Panel</w:t>
            </w:r>
            <w:r>
              <w:rPr>
                <w:rFonts w:ascii="Arial" w:hAnsi="Arial" w:cs="Arial"/>
                <w:sz w:val="17"/>
                <w:szCs w:val="17"/>
              </w:rPr>
              <w:t xml:space="preserve"> </w:t>
            </w:r>
            <w:r>
              <w:rPr>
                <w:rFonts w:ascii="Arial" w:hAnsi="Arial" w:cs="Arial"/>
                <w:b/>
                <w:bCs/>
                <w:sz w:val="17"/>
                <w:szCs w:val="17"/>
              </w:rPr>
              <w:t>Members</w:t>
            </w:r>
            <w:r>
              <w:rPr>
                <w:rFonts w:ascii="Arial" w:hAnsi="Arial" w:cs="Arial"/>
                <w:sz w:val="17"/>
                <w:szCs w:val="17"/>
              </w:rPr>
              <w:t xml:space="preserve">, the </w:t>
            </w:r>
            <w:r>
              <w:rPr>
                <w:rFonts w:ascii="Arial" w:hAnsi="Arial" w:cs="Arial"/>
                <w:b/>
                <w:bCs/>
                <w:sz w:val="17"/>
                <w:szCs w:val="17"/>
              </w:rPr>
              <w:t>Authority</w:t>
            </w:r>
            <w:r>
              <w:rPr>
                <w:rFonts w:ascii="Arial" w:hAnsi="Arial" w:cs="Arial"/>
                <w:sz w:val="17"/>
                <w:szCs w:val="17"/>
              </w:rPr>
              <w:t xml:space="preserve"> and relevant interested parties. The new issue will also be published on the </w:t>
            </w:r>
            <w:r w:rsidR="004155C5">
              <w:rPr>
                <w:rFonts w:ascii="Arial" w:hAnsi="Arial" w:cs="Arial"/>
                <w:b/>
                <w:bCs/>
                <w:sz w:val="17"/>
                <w:szCs w:val="17"/>
              </w:rPr>
              <w:t>ISOP</w:t>
            </w:r>
            <w:r>
              <w:rPr>
                <w:rFonts w:ascii="Arial" w:hAnsi="Arial" w:cs="Arial"/>
                <w:sz w:val="17"/>
                <w:szCs w:val="17"/>
              </w:rPr>
              <w:t xml:space="preserve"> website and the Modific</w:t>
            </w:r>
            <w:r w:rsidR="00454EFC">
              <w:rPr>
                <w:rFonts w:ascii="Arial" w:hAnsi="Arial" w:cs="Arial"/>
                <w:spacing w:val="3"/>
                <w:sz w:val="17"/>
                <w:szCs w:val="17"/>
              </w:rPr>
              <w:t xml:space="preserve">ation Register will be updated. </w:t>
            </w:r>
          </w:p>
        </w:tc>
      </w:tr>
    </w:tbl>
    <w:p w14:paraId="149DCEA9" w14:textId="77777777" w:rsidR="00447ED4" w:rsidRDefault="00447ED4">
      <w:pPr>
        <w:widowControl/>
        <w:rPr>
          <w:sz w:val="24"/>
          <w:szCs w:val="24"/>
        </w:rPr>
        <w:sectPr w:rsidR="00447ED4">
          <w:type w:val="continuous"/>
          <w:pgSz w:w="12240" w:h="15840"/>
          <w:pgMar w:top="1000" w:right="3158" w:bottom="1063" w:left="3682" w:header="720" w:footer="720" w:gutter="0"/>
          <w:cols w:space="720"/>
          <w:noEndnote/>
        </w:sectPr>
      </w:pPr>
    </w:p>
    <w:p w14:paraId="050DD3CF" w14:textId="4759842E" w:rsidR="00447ED4" w:rsidRDefault="00487F60">
      <w:pPr>
        <w:kinsoku w:val="0"/>
        <w:overflowPunct w:val="0"/>
        <w:autoSpaceDE/>
        <w:autoSpaceDN/>
        <w:adjustRightInd/>
        <w:spacing w:before="15" w:line="260" w:lineRule="exact"/>
        <w:textAlignment w:val="baseline"/>
        <w:rPr>
          <w:rFonts w:ascii="Arial" w:hAnsi="Arial" w:cs="Arial"/>
          <w:b/>
          <w:bCs/>
          <w:spacing w:val="-3"/>
          <w:sz w:val="23"/>
          <w:szCs w:val="23"/>
        </w:rPr>
      </w:pPr>
      <w:r>
        <w:rPr>
          <w:noProof/>
        </w:rPr>
        <mc:AlternateContent>
          <mc:Choice Requires="wps">
            <w:drawing>
              <wp:anchor distT="0" distB="0" distL="0" distR="0" simplePos="0" relativeHeight="251658279" behindDoc="0" locked="0" layoutInCell="0" allowOverlap="1" wp14:anchorId="0498E71A" wp14:editId="4E9F10EF">
                <wp:simplePos x="0" y="0"/>
                <wp:positionH relativeFrom="page">
                  <wp:posOffset>3683000</wp:posOffset>
                </wp:positionH>
                <wp:positionV relativeFrom="page">
                  <wp:posOffset>9368155</wp:posOffset>
                </wp:positionV>
                <wp:extent cx="281305" cy="16129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C2F42" w14:textId="77777777" w:rsidR="00CC5A89" w:rsidRDefault="00CC5A89">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8E71A" id="Text Box 1" o:spid="_x0000_s1061" type="#_x0000_t202" style="position:absolute;margin-left:290pt;margin-top:737.65pt;width:22.15pt;height:12.7pt;z-index:25165827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" o:allowincell="f" stroked="f">
                <v:fill opacity="0"/>
                <v:textbox inset="0,0,0,0">
                  <w:txbxContent>
                    <w:p w14:paraId="5E9C2F42" w14:textId="77777777" w:rsidR="00CC5A89" w:rsidRDefault="00CC5A89">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v:textbox>
                <w10:wrap type="square" anchorx="page" anchory="page"/>
              </v:shape>
            </w:pict>
          </mc:Fallback>
        </mc:AlternateContent>
      </w:r>
      <w:r w:rsidR="00447ED4">
        <w:rPr>
          <w:rFonts w:ascii="Arial" w:hAnsi="Arial" w:cs="Arial"/>
          <w:b/>
          <w:bCs/>
          <w:spacing w:val="-3"/>
          <w:sz w:val="23"/>
          <w:szCs w:val="23"/>
        </w:rPr>
        <w:t>Annex 3 - Modification Proposal Form</w:t>
      </w:r>
    </w:p>
    <w:p w14:paraId="7E835854" w14:textId="57CDE773" w:rsidR="00447ED4" w:rsidRDefault="00447ED4">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4155C5" w:rsidRPr="004155C5">
        <w:rPr>
          <w:rFonts w:ascii="Arial" w:hAnsi="Arial" w:cs="Arial"/>
          <w:b/>
          <w:bCs/>
          <w:spacing w:val="-1"/>
          <w:sz w:val="22"/>
          <w:szCs w:val="22"/>
        </w:rPr>
        <w:t>ISOP</w:t>
      </w:r>
      <w:r>
        <w:rPr>
          <w:rFonts w:ascii="Arial" w:hAnsi="Arial" w:cs="Arial"/>
          <w:spacing w:val="-1"/>
          <w:sz w:val="22"/>
          <w:szCs w:val="22"/>
        </w:rPr>
        <w:t xml:space="preserve"> website at</w:t>
      </w:r>
    </w:p>
    <w:p w14:paraId="34BBDB6C" w14:textId="289A200E" w:rsidR="00617B80" w:rsidRDefault="00173818">
      <w:pPr>
        <w:kinsoku w:val="0"/>
        <w:overflowPunct w:val="0"/>
        <w:autoSpaceDE/>
        <w:autoSpaceDN/>
        <w:adjustRightInd/>
        <w:spacing w:before="3" w:line="490" w:lineRule="exact"/>
        <w:ind w:right="360"/>
        <w:textAlignment w:val="baseline"/>
        <w:rPr>
          <w:rFonts w:ascii="Arial" w:hAnsi="Arial" w:cs="Arial"/>
          <w:sz w:val="24"/>
          <w:szCs w:val="24"/>
        </w:rPr>
      </w:pPr>
      <w:ins w:id="32" w:author="Stuart McLarnon (NESO)" w:date="2025-01-13T15:05:00Z">
        <w:r w:rsidRPr="00173818">
          <w:rPr>
            <w:rFonts w:ascii="Arial" w:hAnsi="Arial" w:cs="Arial"/>
            <w:sz w:val="24"/>
            <w:szCs w:val="24"/>
          </w:rPr>
          <w:t>https://www.neso.energy/document/190191/download</w:t>
        </w:r>
      </w:ins>
    </w:p>
    <w:sectPr w:rsidR="00617B80">
      <w:pgSz w:w="12240" w:h="15840"/>
      <w:pgMar w:top="760" w:right="1469" w:bottom="691" w:left="141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5E283" w14:textId="77777777" w:rsidR="000E40FD" w:rsidRDefault="000E40FD" w:rsidP="00150E08">
      <w:r>
        <w:separator/>
      </w:r>
    </w:p>
  </w:endnote>
  <w:endnote w:type="continuationSeparator" w:id="0">
    <w:p w14:paraId="2B9EF55C" w14:textId="77777777" w:rsidR="000E40FD" w:rsidRDefault="000E40FD" w:rsidP="00150E08">
      <w:r>
        <w:continuationSeparator/>
      </w:r>
    </w:p>
  </w:endnote>
  <w:endnote w:type="continuationNotice" w:id="1">
    <w:p w14:paraId="4B32CC34" w14:textId="77777777" w:rsidR="000E40FD" w:rsidRDefault="000E4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8B104" w14:textId="77777777" w:rsidR="00150E08" w:rsidRDefault="00150E08">
    <w:pPr>
      <w:pStyle w:val="Footer"/>
      <w:jc w:val="center"/>
    </w:pPr>
    <w:r>
      <w:fldChar w:fldCharType="begin"/>
    </w:r>
    <w:r>
      <w:instrText xml:space="preserve"> PAGE   \* MERGEFORMAT </w:instrText>
    </w:r>
    <w:r>
      <w:fldChar w:fldCharType="separate"/>
    </w:r>
    <w:r>
      <w:rPr>
        <w:noProof/>
      </w:rPr>
      <w:t>2</w:t>
    </w:r>
    <w:r>
      <w:rPr>
        <w:noProof/>
      </w:rPr>
      <w:fldChar w:fldCharType="end"/>
    </w:r>
  </w:p>
  <w:p w14:paraId="7AD65EAC" w14:textId="77777777" w:rsidR="00150E08" w:rsidRDefault="00150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007C0" w14:textId="77777777" w:rsidR="00740D37" w:rsidRDefault="00740D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7AB80" w14:textId="254D539E" w:rsidR="00575915" w:rsidRDefault="00575915" w:rsidP="00A905A1">
    <w:pPr>
      <w:pStyle w:val="Footer"/>
    </w:pPr>
  </w:p>
  <w:p w14:paraId="04DB549A" w14:textId="77777777" w:rsidR="00575915" w:rsidRDefault="005759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1F025" w14:textId="77777777" w:rsidR="00740D37" w:rsidRDefault="00740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8CBF3" w14:textId="77777777" w:rsidR="000E40FD" w:rsidRDefault="000E40FD" w:rsidP="00150E08">
      <w:r>
        <w:separator/>
      </w:r>
    </w:p>
  </w:footnote>
  <w:footnote w:type="continuationSeparator" w:id="0">
    <w:p w14:paraId="2684F5BF" w14:textId="77777777" w:rsidR="000E40FD" w:rsidRDefault="000E40FD" w:rsidP="00150E08">
      <w:r>
        <w:continuationSeparator/>
      </w:r>
    </w:p>
  </w:footnote>
  <w:footnote w:type="continuationNotice" w:id="1">
    <w:p w14:paraId="500C1B27" w14:textId="77777777" w:rsidR="000E40FD" w:rsidRDefault="000E40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1"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3"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5"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6"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7"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8"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9"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10"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1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12"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13"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14"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15"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16"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17"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18"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19"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20"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1"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22"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23"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24"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2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2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2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8"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9"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30" w15:restartNumberingAfterBreak="0">
    <w:nsid w:val="23617816"/>
    <w:multiLevelType w:val="hybridMultilevel"/>
    <w:tmpl w:val="6D7CB62E"/>
    <w:lvl w:ilvl="0" w:tplc="FFFFFFFF">
      <w:start w:val="1"/>
      <w:numFmt w:val="lowerLetter"/>
      <w:lvlText w:val="(%1)"/>
      <w:lvlJc w:val="left"/>
      <w:pPr>
        <w:ind w:left="722" w:hanging="360"/>
      </w:pPr>
      <w:rPr>
        <w:rFonts w:ascii="Arial" w:hAnsi="Arial" w:cs="Arial"/>
        <w:snapToGrid/>
        <w:sz w:val="22"/>
        <w:szCs w:val="2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31"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num w:numId="1" w16cid:durableId="1452937644">
    <w:abstractNumId w:val="23"/>
  </w:num>
  <w:num w:numId="2" w16cid:durableId="1598370179">
    <w:abstractNumId w:val="23"/>
    <w:lvlOverride w:ilvl="0">
      <w:lvl w:ilvl="0">
        <w:numFmt w:val="lowerRoman"/>
        <w:lvlText w:val="(%1)"/>
        <w:lvlJc w:val="left"/>
        <w:pPr>
          <w:tabs>
            <w:tab w:val="num" w:pos="1224"/>
          </w:tabs>
          <w:ind w:left="1224" w:hanging="504"/>
        </w:pPr>
        <w:rPr>
          <w:rFonts w:ascii="Arial" w:hAnsi="Arial" w:cs="Arial"/>
          <w:snapToGrid/>
          <w:sz w:val="22"/>
          <w:szCs w:val="22"/>
        </w:rPr>
      </w:lvl>
    </w:lvlOverride>
  </w:num>
  <w:num w:numId="3" w16cid:durableId="1204438738">
    <w:abstractNumId w:val="11"/>
  </w:num>
  <w:num w:numId="4" w16cid:durableId="1560824268">
    <w:abstractNumId w:val="12"/>
  </w:num>
  <w:num w:numId="5" w16cid:durableId="262081036">
    <w:abstractNumId w:val="2"/>
  </w:num>
  <w:num w:numId="6" w16cid:durableId="1685548643">
    <w:abstractNumId w:val="2"/>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 w16cid:durableId="2117094551">
    <w:abstractNumId w:val="18"/>
  </w:num>
  <w:num w:numId="8" w16cid:durableId="1598369410">
    <w:abstractNumId w:val="18"/>
    <w:lvlOverride w:ilvl="0">
      <w:lvl w:ilvl="0">
        <w:numFmt w:val="lowerRoman"/>
        <w:lvlText w:val="(%1)"/>
        <w:lvlJc w:val="left"/>
        <w:pPr>
          <w:tabs>
            <w:tab w:val="num" w:pos="2736"/>
          </w:tabs>
          <w:ind w:left="2736" w:hanging="504"/>
        </w:pPr>
        <w:rPr>
          <w:rFonts w:ascii="Arial" w:hAnsi="Arial" w:cs="Arial"/>
          <w:snapToGrid/>
          <w:sz w:val="22"/>
          <w:szCs w:val="22"/>
        </w:rPr>
      </w:lvl>
    </w:lvlOverride>
  </w:num>
  <w:num w:numId="9" w16cid:durableId="1971593763">
    <w:abstractNumId w:val="4"/>
  </w:num>
  <w:num w:numId="10" w16cid:durableId="949818216">
    <w:abstractNumId w:val="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11" w16cid:durableId="2033069758">
    <w:abstractNumId w:val="19"/>
  </w:num>
  <w:num w:numId="12" w16cid:durableId="1035885014">
    <w:abstractNumId w:val="17"/>
  </w:num>
  <w:num w:numId="13" w16cid:durableId="676079052">
    <w:abstractNumId w:val="14"/>
  </w:num>
  <w:num w:numId="14" w16cid:durableId="896739978">
    <w:abstractNumId w:val="26"/>
  </w:num>
  <w:num w:numId="15" w16cid:durableId="472601969">
    <w:abstractNumId w:val="10"/>
  </w:num>
  <w:num w:numId="16" w16cid:durableId="377633157">
    <w:abstractNumId w:val="1"/>
  </w:num>
  <w:num w:numId="17" w16cid:durableId="576288704">
    <w:abstractNumId w:val="7"/>
  </w:num>
  <w:num w:numId="18" w16cid:durableId="588463935">
    <w:abstractNumId w:val="27"/>
  </w:num>
  <w:num w:numId="19" w16cid:durableId="1582982254">
    <w:abstractNumId w:val="20"/>
  </w:num>
  <w:num w:numId="20" w16cid:durableId="1753432071">
    <w:abstractNumId w:val="21"/>
  </w:num>
  <w:num w:numId="21" w16cid:durableId="1800489275">
    <w:abstractNumId w:val="13"/>
  </w:num>
  <w:num w:numId="22" w16cid:durableId="2129231786">
    <w:abstractNumId w:val="13"/>
    <w:lvlOverride w:ilvl="0">
      <w:lvl w:ilvl="0">
        <w:numFmt w:val="lowerRoman"/>
        <w:lvlText w:val="(%1)"/>
        <w:lvlJc w:val="left"/>
        <w:pPr>
          <w:tabs>
            <w:tab w:val="num" w:pos="2160"/>
          </w:tabs>
          <w:ind w:left="2160" w:hanging="504"/>
        </w:pPr>
        <w:rPr>
          <w:rFonts w:ascii="Arial" w:hAnsi="Arial" w:cs="Arial"/>
          <w:snapToGrid/>
          <w:sz w:val="22"/>
          <w:szCs w:val="22"/>
        </w:rPr>
      </w:lvl>
    </w:lvlOverride>
  </w:num>
  <w:num w:numId="23" w16cid:durableId="425542391">
    <w:abstractNumId w:val="25"/>
  </w:num>
  <w:num w:numId="24" w16cid:durableId="854349452">
    <w:abstractNumId w:val="29"/>
  </w:num>
  <w:num w:numId="25" w16cid:durableId="625232060">
    <w:abstractNumId w:val="5"/>
  </w:num>
  <w:num w:numId="26" w16cid:durableId="1480228036">
    <w:abstractNumId w:val="28"/>
  </w:num>
  <w:num w:numId="27" w16cid:durableId="981471377">
    <w:abstractNumId w:val="0"/>
  </w:num>
  <w:num w:numId="28" w16cid:durableId="1138911739">
    <w:abstractNumId w:val="22"/>
  </w:num>
  <w:num w:numId="29" w16cid:durableId="707527538">
    <w:abstractNumId w:val="8"/>
  </w:num>
  <w:num w:numId="30" w16cid:durableId="1956130665">
    <w:abstractNumId w:val="24"/>
  </w:num>
  <w:num w:numId="31" w16cid:durableId="1545405566">
    <w:abstractNumId w:val="15"/>
  </w:num>
  <w:num w:numId="32" w16cid:durableId="546256492">
    <w:abstractNumId w:val="16"/>
  </w:num>
  <w:num w:numId="33" w16cid:durableId="335151707">
    <w:abstractNumId w:val="6"/>
  </w:num>
  <w:num w:numId="34" w16cid:durableId="546837746">
    <w:abstractNumId w:val="9"/>
  </w:num>
  <w:num w:numId="35" w16cid:durableId="1443262901">
    <w:abstractNumId w:val="30"/>
  </w:num>
  <w:num w:numId="36" w16cid:durableId="515342101">
    <w:abstractNumId w:val="31"/>
  </w:num>
  <w:num w:numId="37" w16cid:durableId="1136526899">
    <w:abstractNumId w:val="3"/>
  </w:num>
  <w:num w:numId="38" w16cid:durableId="5174314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trackRevisions/>
  <w:documentProtection w:edit="readOnly" w:enforcement="1" w:cryptProviderType="rsaAES" w:cryptAlgorithmClass="hash" w:cryptAlgorithmType="typeAny" w:cryptAlgorithmSid="14" w:cryptSpinCount="100000" w:hash="HvJfTD5QzozjX0xi/ZXYEIV5nRcmnkbrlHTKo9abpb1/eRDnBVevSi5LOUNlmns/cQmpKd//1vlLxah6zIxOcA==" w:salt="eyO3547TdAuQTh2roqwOSw=="/>
  <w:defaultTabStop w:val="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F3"/>
    <w:rsid w:val="000011AC"/>
    <w:rsid w:val="00001743"/>
    <w:rsid w:val="00002903"/>
    <w:rsid w:val="00005F4A"/>
    <w:rsid w:val="0002247E"/>
    <w:rsid w:val="00031D9E"/>
    <w:rsid w:val="0003246C"/>
    <w:rsid w:val="000377DD"/>
    <w:rsid w:val="00044418"/>
    <w:rsid w:val="00044A68"/>
    <w:rsid w:val="00044C36"/>
    <w:rsid w:val="0004520F"/>
    <w:rsid w:val="0005070A"/>
    <w:rsid w:val="0005458A"/>
    <w:rsid w:val="000703A3"/>
    <w:rsid w:val="00073A03"/>
    <w:rsid w:val="00096BFE"/>
    <w:rsid w:val="000B279D"/>
    <w:rsid w:val="000C4FE3"/>
    <w:rsid w:val="000D17E8"/>
    <w:rsid w:val="000D2C4D"/>
    <w:rsid w:val="000D6E75"/>
    <w:rsid w:val="000E40FD"/>
    <w:rsid w:val="000F3F88"/>
    <w:rsid w:val="00104261"/>
    <w:rsid w:val="001074BD"/>
    <w:rsid w:val="001232AC"/>
    <w:rsid w:val="00125336"/>
    <w:rsid w:val="0013618E"/>
    <w:rsid w:val="001415EE"/>
    <w:rsid w:val="00142BDD"/>
    <w:rsid w:val="00150E08"/>
    <w:rsid w:val="001510B5"/>
    <w:rsid w:val="00173818"/>
    <w:rsid w:val="00174183"/>
    <w:rsid w:val="00183609"/>
    <w:rsid w:val="0019686B"/>
    <w:rsid w:val="001A17BF"/>
    <w:rsid w:val="001B4AAC"/>
    <w:rsid w:val="001B664E"/>
    <w:rsid w:val="001B7347"/>
    <w:rsid w:val="001C555C"/>
    <w:rsid w:val="001C603B"/>
    <w:rsid w:val="001D3EBD"/>
    <w:rsid w:val="001E3B37"/>
    <w:rsid w:val="001E7396"/>
    <w:rsid w:val="001F5A40"/>
    <w:rsid w:val="002023EE"/>
    <w:rsid w:val="00207ADC"/>
    <w:rsid w:val="0022172C"/>
    <w:rsid w:val="002249D8"/>
    <w:rsid w:val="002306DF"/>
    <w:rsid w:val="00236AC2"/>
    <w:rsid w:val="00244FC9"/>
    <w:rsid w:val="00293737"/>
    <w:rsid w:val="0029416C"/>
    <w:rsid w:val="00297BDB"/>
    <w:rsid w:val="002A43CD"/>
    <w:rsid w:val="002B5D4F"/>
    <w:rsid w:val="002B64C1"/>
    <w:rsid w:val="002C1AD3"/>
    <w:rsid w:val="002C796B"/>
    <w:rsid w:val="002D3658"/>
    <w:rsid w:val="002E00CE"/>
    <w:rsid w:val="002F5E6E"/>
    <w:rsid w:val="00310DB9"/>
    <w:rsid w:val="00313291"/>
    <w:rsid w:val="00331AF0"/>
    <w:rsid w:val="0034542E"/>
    <w:rsid w:val="003559D3"/>
    <w:rsid w:val="00360A28"/>
    <w:rsid w:val="00364D28"/>
    <w:rsid w:val="003652C6"/>
    <w:rsid w:val="00386C77"/>
    <w:rsid w:val="00396561"/>
    <w:rsid w:val="003A5D65"/>
    <w:rsid w:val="003B5D34"/>
    <w:rsid w:val="003C0341"/>
    <w:rsid w:val="003C2EB4"/>
    <w:rsid w:val="003D4864"/>
    <w:rsid w:val="003E65EC"/>
    <w:rsid w:val="003E6AFF"/>
    <w:rsid w:val="00403942"/>
    <w:rsid w:val="0040416C"/>
    <w:rsid w:val="0040688D"/>
    <w:rsid w:val="00414EC2"/>
    <w:rsid w:val="004155C5"/>
    <w:rsid w:val="00424F3F"/>
    <w:rsid w:val="0042620B"/>
    <w:rsid w:val="00426AD7"/>
    <w:rsid w:val="00434A51"/>
    <w:rsid w:val="00444877"/>
    <w:rsid w:val="00446204"/>
    <w:rsid w:val="00447ED4"/>
    <w:rsid w:val="00450894"/>
    <w:rsid w:val="004548E6"/>
    <w:rsid w:val="00454EFC"/>
    <w:rsid w:val="00456958"/>
    <w:rsid w:val="004767E5"/>
    <w:rsid w:val="00481168"/>
    <w:rsid w:val="0048247B"/>
    <w:rsid w:val="00487F60"/>
    <w:rsid w:val="004A7A70"/>
    <w:rsid w:val="004C0AA0"/>
    <w:rsid w:val="004C136A"/>
    <w:rsid w:val="004C1761"/>
    <w:rsid w:val="004C4A94"/>
    <w:rsid w:val="004F1C22"/>
    <w:rsid w:val="005009DE"/>
    <w:rsid w:val="00505A03"/>
    <w:rsid w:val="00505E0E"/>
    <w:rsid w:val="00520E65"/>
    <w:rsid w:val="005327DC"/>
    <w:rsid w:val="00533E26"/>
    <w:rsid w:val="005373BB"/>
    <w:rsid w:val="00547C1C"/>
    <w:rsid w:val="0055411B"/>
    <w:rsid w:val="0057019A"/>
    <w:rsid w:val="005718AF"/>
    <w:rsid w:val="00575510"/>
    <w:rsid w:val="00575915"/>
    <w:rsid w:val="00581BAC"/>
    <w:rsid w:val="005932C2"/>
    <w:rsid w:val="00594557"/>
    <w:rsid w:val="005A0DF2"/>
    <w:rsid w:val="005A1E13"/>
    <w:rsid w:val="005A5C11"/>
    <w:rsid w:val="005A7607"/>
    <w:rsid w:val="005B7186"/>
    <w:rsid w:val="005F3060"/>
    <w:rsid w:val="005F6132"/>
    <w:rsid w:val="006015E8"/>
    <w:rsid w:val="00617B80"/>
    <w:rsid w:val="00623427"/>
    <w:rsid w:val="006314CC"/>
    <w:rsid w:val="00632C36"/>
    <w:rsid w:val="00636B7A"/>
    <w:rsid w:val="006645C6"/>
    <w:rsid w:val="00683089"/>
    <w:rsid w:val="00695600"/>
    <w:rsid w:val="006957E6"/>
    <w:rsid w:val="006B029E"/>
    <w:rsid w:val="006B0D32"/>
    <w:rsid w:val="006B70B6"/>
    <w:rsid w:val="006C4DA7"/>
    <w:rsid w:val="006D0F05"/>
    <w:rsid w:val="006E0A7E"/>
    <w:rsid w:val="006F6462"/>
    <w:rsid w:val="006F6BD0"/>
    <w:rsid w:val="006F72C4"/>
    <w:rsid w:val="007064D1"/>
    <w:rsid w:val="0072027E"/>
    <w:rsid w:val="00740D37"/>
    <w:rsid w:val="0074391B"/>
    <w:rsid w:val="00750AF1"/>
    <w:rsid w:val="00752339"/>
    <w:rsid w:val="0076009F"/>
    <w:rsid w:val="00774FF1"/>
    <w:rsid w:val="007A6DC3"/>
    <w:rsid w:val="007C5A9D"/>
    <w:rsid w:val="007D64D0"/>
    <w:rsid w:val="007E647F"/>
    <w:rsid w:val="007F007C"/>
    <w:rsid w:val="007F1996"/>
    <w:rsid w:val="008124A5"/>
    <w:rsid w:val="00812E78"/>
    <w:rsid w:val="008231C7"/>
    <w:rsid w:val="008262D5"/>
    <w:rsid w:val="00827B05"/>
    <w:rsid w:val="00831D0F"/>
    <w:rsid w:val="008523A3"/>
    <w:rsid w:val="00856EAE"/>
    <w:rsid w:val="00867F81"/>
    <w:rsid w:val="00875F1F"/>
    <w:rsid w:val="00881118"/>
    <w:rsid w:val="00881A9B"/>
    <w:rsid w:val="00894C82"/>
    <w:rsid w:val="00896405"/>
    <w:rsid w:val="008A073B"/>
    <w:rsid w:val="008A7374"/>
    <w:rsid w:val="008B1513"/>
    <w:rsid w:val="008B6950"/>
    <w:rsid w:val="008C12A2"/>
    <w:rsid w:val="008D0AB6"/>
    <w:rsid w:val="008D1EDA"/>
    <w:rsid w:val="008D3A88"/>
    <w:rsid w:val="008D7797"/>
    <w:rsid w:val="008D7D98"/>
    <w:rsid w:val="008E144F"/>
    <w:rsid w:val="008E16E5"/>
    <w:rsid w:val="008E31EB"/>
    <w:rsid w:val="008F273B"/>
    <w:rsid w:val="00904053"/>
    <w:rsid w:val="00906666"/>
    <w:rsid w:val="0091339E"/>
    <w:rsid w:val="009154F7"/>
    <w:rsid w:val="0091694F"/>
    <w:rsid w:val="00940CFB"/>
    <w:rsid w:val="00976985"/>
    <w:rsid w:val="00984127"/>
    <w:rsid w:val="00993BA1"/>
    <w:rsid w:val="009A4D31"/>
    <w:rsid w:val="009A691D"/>
    <w:rsid w:val="009B5006"/>
    <w:rsid w:val="009C1DA3"/>
    <w:rsid w:val="009D02B2"/>
    <w:rsid w:val="009E51C9"/>
    <w:rsid w:val="009E5963"/>
    <w:rsid w:val="00A06B39"/>
    <w:rsid w:val="00A15871"/>
    <w:rsid w:val="00A23363"/>
    <w:rsid w:val="00A37067"/>
    <w:rsid w:val="00A550E2"/>
    <w:rsid w:val="00A72FCD"/>
    <w:rsid w:val="00A905A1"/>
    <w:rsid w:val="00A93EBE"/>
    <w:rsid w:val="00A9597C"/>
    <w:rsid w:val="00A97CA5"/>
    <w:rsid w:val="00AA168C"/>
    <w:rsid w:val="00AA2AB1"/>
    <w:rsid w:val="00AB47BC"/>
    <w:rsid w:val="00AB58E1"/>
    <w:rsid w:val="00AD010A"/>
    <w:rsid w:val="00AD12D2"/>
    <w:rsid w:val="00AD1EB6"/>
    <w:rsid w:val="00AD43D6"/>
    <w:rsid w:val="00AD48AF"/>
    <w:rsid w:val="00B36432"/>
    <w:rsid w:val="00B4479A"/>
    <w:rsid w:val="00B51002"/>
    <w:rsid w:val="00B73C55"/>
    <w:rsid w:val="00B85BFF"/>
    <w:rsid w:val="00BA2C3F"/>
    <w:rsid w:val="00BA470A"/>
    <w:rsid w:val="00BA719A"/>
    <w:rsid w:val="00BC4FDA"/>
    <w:rsid w:val="00BC588E"/>
    <w:rsid w:val="00BD052C"/>
    <w:rsid w:val="00BD222F"/>
    <w:rsid w:val="00BD5BF4"/>
    <w:rsid w:val="00BE1E35"/>
    <w:rsid w:val="00BF06F4"/>
    <w:rsid w:val="00BF3107"/>
    <w:rsid w:val="00C10BFB"/>
    <w:rsid w:val="00C1516F"/>
    <w:rsid w:val="00C22FBD"/>
    <w:rsid w:val="00C25AFD"/>
    <w:rsid w:val="00C3069A"/>
    <w:rsid w:val="00C30C16"/>
    <w:rsid w:val="00C33CB3"/>
    <w:rsid w:val="00C357CF"/>
    <w:rsid w:val="00C51335"/>
    <w:rsid w:val="00C622D7"/>
    <w:rsid w:val="00C74B26"/>
    <w:rsid w:val="00C8399C"/>
    <w:rsid w:val="00C94D68"/>
    <w:rsid w:val="00CA759B"/>
    <w:rsid w:val="00CB781F"/>
    <w:rsid w:val="00CC2791"/>
    <w:rsid w:val="00CC5A89"/>
    <w:rsid w:val="00CC5B99"/>
    <w:rsid w:val="00CC74F3"/>
    <w:rsid w:val="00CD1FCC"/>
    <w:rsid w:val="00CD5DC5"/>
    <w:rsid w:val="00CE57D9"/>
    <w:rsid w:val="00CF0E8F"/>
    <w:rsid w:val="00CF5367"/>
    <w:rsid w:val="00CF6C53"/>
    <w:rsid w:val="00D02458"/>
    <w:rsid w:val="00D03964"/>
    <w:rsid w:val="00D07324"/>
    <w:rsid w:val="00D113A7"/>
    <w:rsid w:val="00D1795E"/>
    <w:rsid w:val="00D2286E"/>
    <w:rsid w:val="00D24FAF"/>
    <w:rsid w:val="00D2754E"/>
    <w:rsid w:val="00D36677"/>
    <w:rsid w:val="00D36FF4"/>
    <w:rsid w:val="00D45C06"/>
    <w:rsid w:val="00D61A0F"/>
    <w:rsid w:val="00D64855"/>
    <w:rsid w:val="00D81C67"/>
    <w:rsid w:val="00D86642"/>
    <w:rsid w:val="00D87552"/>
    <w:rsid w:val="00D94959"/>
    <w:rsid w:val="00D96A4A"/>
    <w:rsid w:val="00DA01F2"/>
    <w:rsid w:val="00DA134E"/>
    <w:rsid w:val="00DA2B16"/>
    <w:rsid w:val="00DA3A77"/>
    <w:rsid w:val="00DA4057"/>
    <w:rsid w:val="00DB47A1"/>
    <w:rsid w:val="00DB4801"/>
    <w:rsid w:val="00DC7FB2"/>
    <w:rsid w:val="00DE26CC"/>
    <w:rsid w:val="00DF4FBA"/>
    <w:rsid w:val="00DF5DE0"/>
    <w:rsid w:val="00DF6DBE"/>
    <w:rsid w:val="00E02DDB"/>
    <w:rsid w:val="00E04480"/>
    <w:rsid w:val="00E103B9"/>
    <w:rsid w:val="00E1213A"/>
    <w:rsid w:val="00E12267"/>
    <w:rsid w:val="00E14FBC"/>
    <w:rsid w:val="00E20DCD"/>
    <w:rsid w:val="00E41C25"/>
    <w:rsid w:val="00E44DCC"/>
    <w:rsid w:val="00E57EDF"/>
    <w:rsid w:val="00E6232E"/>
    <w:rsid w:val="00E6300A"/>
    <w:rsid w:val="00E7325A"/>
    <w:rsid w:val="00E83D5B"/>
    <w:rsid w:val="00E8587E"/>
    <w:rsid w:val="00E9152E"/>
    <w:rsid w:val="00E917D0"/>
    <w:rsid w:val="00E922D5"/>
    <w:rsid w:val="00E9290F"/>
    <w:rsid w:val="00E932AB"/>
    <w:rsid w:val="00EB228E"/>
    <w:rsid w:val="00EC3BB1"/>
    <w:rsid w:val="00EC5D0B"/>
    <w:rsid w:val="00ED2236"/>
    <w:rsid w:val="00ED2FA0"/>
    <w:rsid w:val="00EE2510"/>
    <w:rsid w:val="00EE49E6"/>
    <w:rsid w:val="00EE5AC1"/>
    <w:rsid w:val="00EF181E"/>
    <w:rsid w:val="00EF1C62"/>
    <w:rsid w:val="00F0602A"/>
    <w:rsid w:val="00F176BA"/>
    <w:rsid w:val="00F204D9"/>
    <w:rsid w:val="00F25A46"/>
    <w:rsid w:val="00F25A9F"/>
    <w:rsid w:val="00F3104D"/>
    <w:rsid w:val="00F33566"/>
    <w:rsid w:val="00F33B92"/>
    <w:rsid w:val="00F33FF3"/>
    <w:rsid w:val="00F3534C"/>
    <w:rsid w:val="00F4313A"/>
    <w:rsid w:val="00F44C9F"/>
    <w:rsid w:val="00F463A9"/>
    <w:rsid w:val="00F54437"/>
    <w:rsid w:val="00F54A1C"/>
    <w:rsid w:val="00F64429"/>
    <w:rsid w:val="00F75142"/>
    <w:rsid w:val="00F90ABF"/>
    <w:rsid w:val="00F95C51"/>
    <w:rsid w:val="00FA0D6E"/>
    <w:rsid w:val="00FA2C21"/>
    <w:rsid w:val="00FB369F"/>
    <w:rsid w:val="00FC283F"/>
    <w:rsid w:val="00FC2B4C"/>
    <w:rsid w:val="00FD335C"/>
    <w:rsid w:val="00FD5E35"/>
    <w:rsid w:val="00FF3F5F"/>
    <w:rsid w:val="042AEB80"/>
    <w:rsid w:val="3CF806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1D188"/>
  <w14:defaultImageDpi w14:val="0"/>
  <w15:docId w15:val="{104D8169-A674-47CB-B479-D25289B3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B80"/>
    <w:rPr>
      <w:rFonts w:cs="Times New Roman"/>
      <w:color w:val="0563C1"/>
      <w:u w:val="single"/>
    </w:rPr>
  </w:style>
  <w:style w:type="character" w:styleId="UnresolvedMention">
    <w:name w:val="Unresolved Mention"/>
    <w:uiPriority w:val="99"/>
    <w:semiHidden/>
    <w:unhideWhenUsed/>
    <w:rsid w:val="00617B80"/>
    <w:rPr>
      <w:rFonts w:cs="Times New Roman"/>
      <w:color w:val="605E5C"/>
      <w:shd w:val="clear" w:color="auto" w:fill="E1DFDD"/>
    </w:rPr>
  </w:style>
  <w:style w:type="character" w:styleId="FollowedHyperlink">
    <w:name w:val="FollowedHyperlink"/>
    <w:uiPriority w:val="99"/>
    <w:semiHidden/>
    <w:unhideWhenUsed/>
    <w:rsid w:val="00617B80"/>
    <w:rPr>
      <w:rFonts w:cs="Times New Roman"/>
      <w:color w:val="954F72"/>
      <w:u w:val="single"/>
    </w:rPr>
  </w:style>
  <w:style w:type="paragraph" w:styleId="Revision">
    <w:name w:val="Revision"/>
    <w:hidden/>
    <w:uiPriority w:val="99"/>
    <w:semiHidden/>
    <w:rsid w:val="006B0D32"/>
    <w:rPr>
      <w:rFonts w:ascii="Times New Roman" w:hAnsi="Times New Roman"/>
      <w:lang w:val="en-US"/>
    </w:rPr>
  </w:style>
  <w:style w:type="character" w:styleId="CommentReference">
    <w:name w:val="annotation reference"/>
    <w:uiPriority w:val="99"/>
    <w:semiHidden/>
    <w:unhideWhenUsed/>
    <w:rsid w:val="00005F4A"/>
    <w:rPr>
      <w:rFonts w:cs="Times New Roman"/>
      <w:sz w:val="16"/>
      <w:szCs w:val="16"/>
    </w:rPr>
  </w:style>
  <w:style w:type="paragraph" w:styleId="CommentText">
    <w:name w:val="annotation text"/>
    <w:basedOn w:val="Normal"/>
    <w:link w:val="CommentTextChar"/>
    <w:uiPriority w:val="99"/>
    <w:unhideWhenUsed/>
    <w:rsid w:val="00005F4A"/>
  </w:style>
  <w:style w:type="character" w:customStyle="1" w:styleId="CommentTextChar">
    <w:name w:val="Comment Text Char"/>
    <w:link w:val="CommentText"/>
    <w:uiPriority w:val="99"/>
    <w:locked/>
    <w:rsid w:val="00005F4A"/>
    <w:rPr>
      <w:rFonts w:ascii="Times New Roman" w:hAnsi="Times New Roman"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005F4A"/>
    <w:rPr>
      <w:b/>
      <w:bCs/>
    </w:rPr>
  </w:style>
  <w:style w:type="character" w:customStyle="1" w:styleId="CommentSubjectChar">
    <w:name w:val="Comment Subject Char"/>
    <w:link w:val="CommentSubject"/>
    <w:uiPriority w:val="99"/>
    <w:semiHidden/>
    <w:locked/>
    <w:rsid w:val="00005F4A"/>
    <w:rPr>
      <w:rFonts w:ascii="Times New Roman" w:hAnsi="Times New Roman" w:cs="Times New Roman"/>
      <w:b/>
      <w:bCs/>
      <w:sz w:val="20"/>
      <w:szCs w:val="20"/>
      <w:lang w:val="en-US" w:eastAsia="x-none"/>
    </w:rPr>
  </w:style>
  <w:style w:type="paragraph" w:styleId="NoSpacing">
    <w:name w:val="No Spacing"/>
    <w:uiPriority w:val="1"/>
    <w:qFormat/>
    <w:rsid w:val="009E51C9"/>
    <w:pPr>
      <w:widowControl w:val="0"/>
      <w:autoSpaceDE w:val="0"/>
      <w:autoSpaceDN w:val="0"/>
      <w:adjustRightInd w:val="0"/>
    </w:pPr>
    <w:rPr>
      <w:rFonts w:ascii="Times New Roman" w:hAnsi="Times New Roman"/>
      <w:lang w:val="en-US"/>
    </w:rPr>
  </w:style>
  <w:style w:type="paragraph" w:styleId="Header">
    <w:name w:val="header"/>
    <w:basedOn w:val="Normal"/>
    <w:link w:val="HeaderChar"/>
    <w:uiPriority w:val="99"/>
    <w:unhideWhenUsed/>
    <w:rsid w:val="00150E08"/>
    <w:pPr>
      <w:tabs>
        <w:tab w:val="center" w:pos="4513"/>
        <w:tab w:val="right" w:pos="9026"/>
      </w:tabs>
    </w:pPr>
  </w:style>
  <w:style w:type="character" w:customStyle="1" w:styleId="HeaderChar">
    <w:name w:val="Header Char"/>
    <w:link w:val="Header"/>
    <w:uiPriority w:val="99"/>
    <w:rsid w:val="00150E08"/>
    <w:rPr>
      <w:rFonts w:ascii="Times New Roman" w:hAnsi="Times New Roman"/>
      <w:lang w:val="en-US"/>
    </w:rPr>
  </w:style>
  <w:style w:type="paragraph" w:styleId="Footer">
    <w:name w:val="footer"/>
    <w:basedOn w:val="Normal"/>
    <w:link w:val="FooterChar"/>
    <w:uiPriority w:val="99"/>
    <w:unhideWhenUsed/>
    <w:rsid w:val="00150E08"/>
    <w:pPr>
      <w:tabs>
        <w:tab w:val="center" w:pos="4513"/>
        <w:tab w:val="right" w:pos="9026"/>
      </w:tabs>
    </w:pPr>
  </w:style>
  <w:style w:type="character" w:customStyle="1" w:styleId="FooterChar">
    <w:name w:val="Footer Char"/>
    <w:link w:val="Footer"/>
    <w:uiPriority w:val="99"/>
    <w:rsid w:val="00150E08"/>
    <w:rPr>
      <w:rFonts w:ascii="Times New Roman" w:hAnsi="Times New Roman"/>
      <w:lang w:val="en-US"/>
    </w:rPr>
  </w:style>
  <w:style w:type="table" w:styleId="TableGrid">
    <w:name w:val="Table Grid"/>
    <w:basedOn w:val="TableNormal"/>
    <w:uiPriority w:val="39"/>
    <w:rsid w:val="00740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4A1C"/>
    <w:pPr>
      <w:ind w:left="720"/>
      <w:contextualSpacing/>
    </w:pPr>
  </w:style>
  <w:style w:type="paragraph" w:styleId="BalloonText">
    <w:name w:val="Balloon Text"/>
    <w:basedOn w:val="Normal"/>
    <w:link w:val="BalloonTextChar"/>
    <w:uiPriority w:val="99"/>
    <w:semiHidden/>
    <w:unhideWhenUsed/>
    <w:rsid w:val="000D6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E75"/>
    <w:rPr>
      <w:rFonts w:ascii="Segoe UI" w:hAnsi="Segoe UI" w:cs="Segoe UI"/>
      <w:sz w:val="18"/>
      <w:szCs w:val="18"/>
      <w:lang w:val="en-US"/>
    </w:rPr>
  </w:style>
  <w:style w:type="character" w:customStyle="1" w:styleId="normaltextrun">
    <w:name w:val="normaltextrun"/>
    <w:basedOn w:val="DefaultParagraphFont"/>
    <w:rsid w:val="00002903"/>
  </w:style>
  <w:style w:type="character" w:customStyle="1" w:styleId="eop">
    <w:name w:val="eop"/>
    <w:basedOn w:val="DefaultParagraphFont"/>
    <w:rsid w:val="0000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E6215-B578-4C53-9576-6F0FDCC58AC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C9D9A419-4C6D-4B0B-A428-438BFFB26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697E2-CDB4-4E01-AF04-AC1725574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32</Pages>
  <Words>8342</Words>
  <Characters>47550</Characters>
  <Application>Microsoft Office Word</Application>
  <DocSecurity>8</DocSecurity>
  <Lines>396</Lines>
  <Paragraphs>111</Paragraphs>
  <ScaleCrop>false</ScaleCrop>
  <Company/>
  <LinksUpToDate>false</LinksUpToDate>
  <CharactersWithSpaces>55781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Akhtar (ESO), Shazia</dc:creator>
  <cp:keywords/>
  <dc:description/>
  <cp:lastModifiedBy>Lizzie Timmins (NESO)</cp:lastModifiedBy>
  <cp:revision>102</cp:revision>
  <cp:lastPrinted>2022-03-24T14:21:00Z</cp:lastPrinted>
  <dcterms:created xsi:type="dcterms:W3CDTF">2024-12-27T11:50:00Z</dcterms:created>
  <dcterms:modified xsi:type="dcterms:W3CDTF">2025-01-14T16:28:00Z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SIP_Label_019c027e-33b7-45fc-a572-8ffa5d09ec36_Enabled">
    <vt:lpwstr>true</vt:lpwstr>
  </property>
  <property fmtid="{D5CDD505-2E9C-101B-9397-08002B2CF9AE}" pid="4" name="MSIP_Label_019c027e-33b7-45fc-a572-8ffa5d09ec36_SetDate">
    <vt:lpwstr>2024-09-09T14:30:26Z</vt:lpwstr>
  </property>
  <property fmtid="{D5CDD505-2E9C-101B-9397-08002B2CF9AE}" pid="5" name="MSIP_Label_019c027e-33b7-45fc-a572-8ffa5d09ec36_Method">
    <vt:lpwstr>Standard</vt:lpwstr>
  </property>
  <property fmtid="{D5CDD505-2E9C-101B-9397-08002B2CF9AE}" pid="6" name="MSIP_Label_019c027e-33b7-45fc-a572-8ffa5d09ec36_Name">
    <vt:lpwstr>Internal Use</vt:lpwstr>
  </property>
  <property fmtid="{D5CDD505-2E9C-101B-9397-08002B2CF9AE}" pid="7" name="MSIP_Label_019c027e-33b7-45fc-a572-8ffa5d09ec36_SiteId">
    <vt:lpwstr>031a09bc-a2bf-44df-888e-4e09355b7a24</vt:lpwstr>
  </property>
  <property fmtid="{D5CDD505-2E9C-101B-9397-08002B2CF9AE}" pid="8" name="MSIP_Label_019c027e-33b7-45fc-a572-8ffa5d09ec36_ActionId">
    <vt:lpwstr>a8613f9d-69e6-4004-b400-89cdf6a84f90</vt:lpwstr>
  </property>
  <property fmtid="{D5CDD505-2E9C-101B-9397-08002B2CF9AE}" pid="9" name="MSIP_Label_019c027e-33b7-45fc-a572-8ffa5d09ec36_ContentBits">
    <vt:lpwstr>2</vt:lpwstr>
  </property>
  <property fmtid="{D5CDD505-2E9C-101B-9397-08002B2CF9AE}" pid="10" name="MediaServiceImageTags">
    <vt:lpwstr/>
  </property>
</Properties>
</file>